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AA8" w:rsidRPr="000D4524" w:rsidRDefault="00763F87" w:rsidP="00A27AA8">
      <w:pPr>
        <w:rPr>
          <w:rFonts w:ascii="Arial" w:hAnsi="Arial"/>
          <w:b/>
        </w:rPr>
      </w:pPr>
      <w:r w:rsidRPr="00763F87">
        <w:rPr>
          <w:rFonts w:ascii="Arial" w:hAnsi="Arial"/>
          <w:b/>
        </w:rPr>
        <w:t>Scales</w:t>
      </w:r>
      <w:ins w:id="0" w:author="Notenbaert, An (ILRI)" w:date="2011-04-06T08:25:00Z">
        <w:r w:rsidRPr="00763F87">
          <w:rPr>
            <w:rFonts w:ascii="Arial" w:hAnsi="Arial"/>
            <w:b/>
          </w:rPr>
          <w:t>,</w:t>
        </w:r>
      </w:ins>
      <w:del w:id="1" w:author="Notenbaert, An (ILRI)" w:date="2011-04-06T08:25:00Z">
        <w:r w:rsidRPr="00763F87">
          <w:rPr>
            <w:rFonts w:ascii="Arial" w:hAnsi="Arial"/>
            <w:b/>
          </w:rPr>
          <w:delText xml:space="preserve"> and</w:delText>
        </w:r>
      </w:del>
      <w:r w:rsidRPr="00763F87">
        <w:rPr>
          <w:rFonts w:ascii="Arial" w:hAnsi="Arial"/>
          <w:b/>
        </w:rPr>
        <w:t xml:space="preserve"> Strategies </w:t>
      </w:r>
      <w:del w:id="2" w:author="Notenbaert, An (ILRI)" w:date="2011-04-06T08:25:00Z">
        <w:r w:rsidRPr="00763F87">
          <w:rPr>
            <w:rFonts w:ascii="Arial" w:hAnsi="Arial"/>
            <w:b/>
          </w:rPr>
          <w:delText>for N2-N3-N4</w:delText>
        </w:r>
      </w:del>
      <w:ins w:id="3" w:author="Notenbaert, An (ILRI)" w:date="2011-04-06T08:25:00Z">
        <w:r w:rsidRPr="00763F87">
          <w:rPr>
            <w:rFonts w:ascii="Arial" w:hAnsi="Arial"/>
            <w:b/>
          </w:rPr>
          <w:t>and project interdependencies in the NBDC program</w:t>
        </w:r>
      </w:ins>
      <w:r w:rsidRPr="00763F87">
        <w:rPr>
          <w:rFonts w:ascii="Arial" w:hAnsi="Arial"/>
          <w:b/>
        </w:rPr>
        <w:t xml:space="preserve"> (thought piece for discussion)</w:t>
      </w:r>
    </w:p>
    <w:p w:rsidR="002737F4" w:rsidRDefault="002737F4">
      <w:pPr>
        <w:rPr>
          <w:rFonts w:ascii="Arial" w:hAnsi="Arial"/>
          <w:sz w:val="22"/>
        </w:rPr>
      </w:pPr>
    </w:p>
    <w:p w:rsidR="005C43CA" w:rsidRPr="00A27AA8" w:rsidRDefault="000D4524">
      <w:pPr>
        <w:rPr>
          <w:rFonts w:ascii="Arial" w:hAnsi="Arial"/>
          <w:i/>
        </w:rPr>
      </w:pPr>
      <w:commentRangeStart w:id="4"/>
      <w:ins w:id="5" w:author="Notenbaert, An (ILRI)" w:date="2011-04-06T08:25:00Z">
        <w:r>
          <w:rPr>
            <w:rFonts w:ascii="Arial" w:hAnsi="Arial"/>
          </w:rPr>
          <w:t>2</w:t>
        </w:r>
      </w:ins>
      <w:commentRangeEnd w:id="4"/>
      <w:ins w:id="6" w:author="Notenbaert, An (ILRI)" w:date="2011-04-06T08:35:00Z">
        <w:r w:rsidR="007E5E32">
          <w:rPr>
            <w:rStyle w:val="CommentReference"/>
          </w:rPr>
          <w:commentReference w:id="4"/>
        </w:r>
      </w:ins>
      <w:ins w:id="7" w:author="Notenbaert, An (ILRI)" w:date="2011-04-06T08:25:00Z">
        <w:r>
          <w:rPr>
            <w:rFonts w:ascii="Arial" w:hAnsi="Arial"/>
          </w:rPr>
          <w:t xml:space="preserve">. </w:t>
        </w:r>
      </w:ins>
      <w:r w:rsidR="005C43CA" w:rsidRPr="005C43CA">
        <w:rPr>
          <w:rFonts w:ascii="Arial" w:hAnsi="Arial"/>
        </w:rPr>
        <w:t xml:space="preserve">SCALES – </w:t>
      </w:r>
      <w:r w:rsidR="005C43CA" w:rsidRPr="00A27AA8">
        <w:rPr>
          <w:rFonts w:ascii="Arial" w:hAnsi="Arial"/>
          <w:i/>
        </w:rPr>
        <w:t>DO WE HAVE COMMON UNDERSTANDING AND ARE WE ADDRESSING THE RIGHT ONES WITH OUR METHODS?</w:t>
      </w:r>
    </w:p>
    <w:p w:rsidR="005C43CA" w:rsidRDefault="005C43CA">
      <w:pPr>
        <w:rPr>
          <w:rFonts w:ascii="Arial" w:hAnsi="Arial"/>
          <w:sz w:val="22"/>
        </w:rPr>
      </w:pPr>
    </w:p>
    <w:p w:rsidR="007C3A0F" w:rsidRDefault="007C3A0F">
      <w:pPr>
        <w:rPr>
          <w:ins w:id="8" w:author="Notenbaert, An (ILRI)" w:date="2011-04-06T15:07:00Z"/>
          <w:rFonts w:ascii="Arial" w:hAnsi="Arial"/>
          <w:sz w:val="22"/>
        </w:rPr>
      </w:pPr>
      <w:ins w:id="9" w:author="Notenbaert, An (ILRI)" w:date="2011-04-06T15:06:00Z">
        <w:r>
          <w:rPr>
            <w:rFonts w:ascii="Arial" w:hAnsi="Arial"/>
            <w:sz w:val="22"/>
          </w:rPr>
          <w:t xml:space="preserve">Scale </w:t>
        </w:r>
      </w:ins>
      <w:ins w:id="10" w:author="Notenbaert, An (ILRI)" w:date="2011-04-06T15:10:00Z">
        <w:r>
          <w:rPr>
            <w:rFonts w:ascii="Arial" w:hAnsi="Arial"/>
            <w:sz w:val="22"/>
          </w:rPr>
          <w:t>can be</w:t>
        </w:r>
      </w:ins>
      <w:ins w:id="11" w:author="Notenbaert, An (ILRI)" w:date="2011-04-06T15:06:00Z">
        <w:r>
          <w:rPr>
            <w:rFonts w:ascii="Arial" w:hAnsi="Arial"/>
            <w:sz w:val="22"/>
          </w:rPr>
          <w:t xml:space="preserve"> defined as the extent of a problem studied (e.g. plot, farm, ecosystem, landscap</w:t>
        </w:r>
      </w:ins>
      <w:ins w:id="12" w:author="Notenbaert, An (ILRI)" w:date="2011-04-06T15:07:00Z">
        <w:r>
          <w:rPr>
            <w:rFonts w:ascii="Arial" w:hAnsi="Arial"/>
            <w:sz w:val="22"/>
          </w:rPr>
          <w:t>e)</w:t>
        </w:r>
      </w:ins>
      <w:ins w:id="13" w:author="Notenbaert, An (ILRI)" w:date="2011-04-06T15:17:00Z">
        <w:r>
          <w:rPr>
            <w:rFonts w:ascii="Arial" w:hAnsi="Arial"/>
            <w:sz w:val="22"/>
          </w:rPr>
          <w:t xml:space="preserve">. </w:t>
        </w:r>
      </w:ins>
      <w:ins w:id="14" w:author="Notenbaert, An (ILRI)" w:date="2011-04-06T15:10:00Z">
        <w:r>
          <w:rPr>
            <w:rFonts w:ascii="Arial" w:hAnsi="Arial"/>
            <w:sz w:val="22"/>
          </w:rPr>
          <w:t>A related concept is the one of resolution</w:t>
        </w:r>
      </w:ins>
      <w:ins w:id="15" w:author="Notenbaert, An (ILRI)" w:date="2011-04-06T15:12:00Z">
        <w:r>
          <w:rPr>
            <w:rFonts w:ascii="Arial" w:hAnsi="Arial"/>
            <w:sz w:val="22"/>
          </w:rPr>
          <w:t>, which is referring to the</w:t>
        </w:r>
      </w:ins>
      <w:ins w:id="16" w:author="Notenbaert, An (ILRI)" w:date="2011-04-06T15:10:00Z">
        <w:r>
          <w:rPr>
            <w:rFonts w:ascii="Arial" w:hAnsi="Arial"/>
            <w:sz w:val="22"/>
          </w:rPr>
          <w:t xml:space="preserve"> level of detail</w:t>
        </w:r>
      </w:ins>
      <w:ins w:id="17" w:author="Notenbaert, An (ILRI)" w:date="2011-04-06T15:12:00Z">
        <w:r>
          <w:rPr>
            <w:rFonts w:ascii="Arial" w:hAnsi="Arial"/>
            <w:sz w:val="22"/>
          </w:rPr>
          <w:t xml:space="preserve"> that is captured within the extent.</w:t>
        </w:r>
      </w:ins>
    </w:p>
    <w:p w:rsidR="007C3A0F" w:rsidRDefault="007C3A0F">
      <w:pPr>
        <w:rPr>
          <w:ins w:id="18" w:author="Notenbaert, An (ILRI)" w:date="2011-04-06T15:06:00Z"/>
          <w:rFonts w:ascii="Arial" w:hAnsi="Arial"/>
          <w:sz w:val="22"/>
        </w:rPr>
      </w:pPr>
    </w:p>
    <w:p w:rsidR="00F86FD1" w:rsidRDefault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Primary scale of interest to N2 is the landscape as defined in the proposal:</w:t>
      </w:r>
    </w:p>
    <w:p w:rsidR="00F86FD1" w:rsidRDefault="00F86FD1" w:rsidP="00F86FD1">
      <w:pPr>
        <w:rPr>
          <w:ins w:id="19" w:author="Notenbaert, An (ILRI)" w:date="2011-04-06T08:26:00Z"/>
          <w:rFonts w:ascii="Arial" w:hAnsi="Arial"/>
          <w:sz w:val="22"/>
        </w:rPr>
      </w:pPr>
      <w:r>
        <w:rPr>
          <w:rFonts w:ascii="Arial" w:hAnsi="Arial"/>
          <w:sz w:val="22"/>
        </w:rPr>
        <w:t>“</w:t>
      </w:r>
      <w:r w:rsidRPr="00F86FD1">
        <w:rPr>
          <w:rFonts w:ascii="Arial" w:hAnsi="Arial"/>
          <w:sz w:val="22"/>
        </w:rPr>
        <w:t>A combined physical and social unit large enough to encompass the range of land uses on which local communities depend, either directly for provisioning ecosystem services (</w:t>
      </w:r>
      <w:commentRangeStart w:id="20"/>
      <w:r w:rsidRPr="00F86FD1">
        <w:rPr>
          <w:rFonts w:ascii="Arial" w:hAnsi="Arial"/>
          <w:sz w:val="22"/>
        </w:rPr>
        <w:t>food, fiber, livestock, trees</w:t>
      </w:r>
      <w:commentRangeEnd w:id="20"/>
      <w:r w:rsidR="00D3242F">
        <w:rPr>
          <w:rStyle w:val="CommentReference"/>
        </w:rPr>
        <w:commentReference w:id="20"/>
      </w:r>
      <w:r w:rsidRPr="00F86FD1">
        <w:rPr>
          <w:rFonts w:ascii="Arial" w:hAnsi="Arial"/>
          <w:sz w:val="22"/>
        </w:rPr>
        <w:t>) or regulating services (watershed functions), and a range of social institutions which are directly resp</w:t>
      </w:r>
      <w:r>
        <w:rPr>
          <w:rFonts w:ascii="Arial" w:hAnsi="Arial"/>
          <w:sz w:val="22"/>
        </w:rPr>
        <w:t>onsible for resource management.”</w:t>
      </w:r>
    </w:p>
    <w:p w:rsidR="000D4524" w:rsidRDefault="000D4524" w:rsidP="00F86FD1">
      <w:pPr>
        <w:rPr>
          <w:ins w:id="21" w:author="Notenbaert, An (ILRI)" w:date="2011-04-06T08:26:00Z"/>
          <w:rFonts w:ascii="Arial" w:hAnsi="Arial"/>
          <w:sz w:val="22"/>
        </w:rPr>
      </w:pPr>
    </w:p>
    <w:p w:rsidR="000D4524" w:rsidRDefault="000D4524" w:rsidP="00F86FD1">
      <w:pPr>
        <w:rPr>
          <w:ins w:id="22" w:author="Notenbaert, An (ILRI)" w:date="2011-04-06T08:26:00Z"/>
          <w:rFonts w:ascii="Arial" w:hAnsi="Arial"/>
          <w:sz w:val="22"/>
        </w:rPr>
      </w:pPr>
      <w:ins w:id="23" w:author="Notenbaert, An (ILRI)" w:date="2011-04-06T08:26:00Z">
        <w:r>
          <w:rPr>
            <w:rFonts w:ascii="Arial" w:hAnsi="Arial"/>
            <w:sz w:val="22"/>
          </w:rPr>
          <w:t>A landscape is distinct from its neighbours</w:t>
        </w:r>
      </w:ins>
      <w:ins w:id="24" w:author="Notenbaert, An (ILRI)" w:date="2011-04-06T08:30:00Z">
        <w:r>
          <w:rPr>
            <w:rFonts w:ascii="Arial" w:hAnsi="Arial"/>
            <w:sz w:val="22"/>
          </w:rPr>
          <w:t>.</w:t>
        </w:r>
      </w:ins>
    </w:p>
    <w:p w:rsidR="000D4524" w:rsidRDefault="000D4524" w:rsidP="00F86FD1">
      <w:pPr>
        <w:rPr>
          <w:ins w:id="25" w:author="Notenbaert, An (ILRI)" w:date="2011-04-06T08:26:00Z"/>
          <w:rFonts w:ascii="Arial" w:hAnsi="Arial"/>
          <w:sz w:val="22"/>
        </w:rPr>
      </w:pPr>
    </w:p>
    <w:p w:rsidR="000D4524" w:rsidRDefault="000D4524" w:rsidP="00F86FD1">
      <w:pPr>
        <w:rPr>
          <w:ins w:id="26" w:author="Notenbaert, An (ILRI)" w:date="2011-04-06T08:26:00Z"/>
          <w:rFonts w:ascii="Arial" w:hAnsi="Arial"/>
          <w:sz w:val="22"/>
        </w:rPr>
      </w:pPr>
      <w:ins w:id="27" w:author="Notenbaert, An (ILRI)" w:date="2011-04-06T08:26:00Z">
        <w:r>
          <w:rPr>
            <w:rFonts w:ascii="Arial" w:hAnsi="Arial"/>
            <w:sz w:val="22"/>
          </w:rPr>
          <w:t>Analysing RMS at landscape level requires:</w:t>
        </w:r>
      </w:ins>
    </w:p>
    <w:p w:rsidR="00763F87" w:rsidRDefault="000D4524">
      <w:pPr>
        <w:pStyle w:val="ListParagraph"/>
        <w:numPr>
          <w:ilvl w:val="0"/>
          <w:numId w:val="1"/>
        </w:numPr>
        <w:rPr>
          <w:ins w:id="28" w:author="Notenbaert, An (ILRI)" w:date="2011-04-06T08:26:00Z"/>
          <w:rFonts w:ascii="Arial" w:hAnsi="Arial"/>
          <w:sz w:val="22"/>
        </w:rPr>
      </w:pPr>
      <w:ins w:id="29" w:author="Notenbaert, An (ILRI)" w:date="2011-04-06T08:26:00Z">
        <w:r>
          <w:rPr>
            <w:rFonts w:ascii="Arial" w:hAnsi="Arial"/>
            <w:sz w:val="22"/>
          </w:rPr>
          <w:t>A systems approach</w:t>
        </w:r>
      </w:ins>
    </w:p>
    <w:p w:rsidR="00763F87" w:rsidRDefault="000D4524">
      <w:pPr>
        <w:pStyle w:val="ListParagraph"/>
        <w:numPr>
          <w:ilvl w:val="0"/>
          <w:numId w:val="1"/>
        </w:numPr>
        <w:rPr>
          <w:ins w:id="30" w:author="ssilvestri" w:date="2011-04-06T14:24:00Z"/>
          <w:rFonts w:ascii="Arial" w:hAnsi="Arial"/>
          <w:sz w:val="22"/>
        </w:rPr>
      </w:pPr>
      <w:ins w:id="31" w:author="Notenbaert, An (ILRI)" w:date="2011-04-06T08:29:00Z">
        <w:r>
          <w:rPr>
            <w:rFonts w:ascii="Arial" w:hAnsi="Arial"/>
            <w:sz w:val="22"/>
          </w:rPr>
          <w:t>Concurrently</w:t>
        </w:r>
      </w:ins>
      <w:ins w:id="32" w:author="Notenbaert, An (ILRI)" w:date="2011-04-06T08:26:00Z">
        <w:r>
          <w:rPr>
            <w:rFonts w:ascii="Arial" w:hAnsi="Arial"/>
            <w:sz w:val="22"/>
          </w:rPr>
          <w:t xml:space="preserve"> taking into account of </w:t>
        </w:r>
      </w:ins>
      <w:ins w:id="33" w:author="Notenbaert, An (ILRI)" w:date="2011-04-06T15:01:00Z">
        <w:r w:rsidR="007C3A0F">
          <w:rPr>
            <w:rFonts w:ascii="Arial" w:hAnsi="Arial"/>
            <w:sz w:val="22"/>
          </w:rPr>
          <w:t>environmental, social and cultural components</w:t>
        </w:r>
      </w:ins>
      <w:del w:id="34" w:author="Notenbaert, An (ILRI)" w:date="2011-04-06T15:01:00Z">
        <w:r w:rsidDel="007C3A0F">
          <w:rPr>
            <w:rFonts w:ascii="Arial" w:hAnsi="Arial"/>
            <w:sz w:val="22"/>
          </w:rPr>
          <w:delText>,</w:delText>
        </w:r>
      </w:del>
      <w:r>
        <w:rPr>
          <w:rFonts w:ascii="Arial" w:hAnsi="Arial"/>
          <w:sz w:val="22"/>
        </w:rPr>
        <w:t xml:space="preserve"> </w:t>
      </w:r>
    </w:p>
    <w:p w:rsidR="00763F87" w:rsidRDefault="00D3242F">
      <w:pPr>
        <w:pStyle w:val="ListParagraph"/>
        <w:numPr>
          <w:ilvl w:val="0"/>
          <w:numId w:val="1"/>
        </w:numPr>
        <w:rPr>
          <w:ins w:id="35" w:author="Notenbaert, An (ILRI)" w:date="2011-04-06T08:26:00Z"/>
          <w:rFonts w:ascii="Arial" w:hAnsi="Arial"/>
          <w:sz w:val="22"/>
        </w:rPr>
      </w:pPr>
      <w:ins w:id="36" w:author="ssilvestri" w:date="2011-04-06T14:24:00Z">
        <w:r>
          <w:rPr>
            <w:rFonts w:ascii="Arial" w:hAnsi="Arial"/>
            <w:sz w:val="22"/>
          </w:rPr>
          <w:t>Considering human welfare losses due to environmental degradation and the true costs and benefits of environmental protection.</w:t>
        </w:r>
      </w:ins>
    </w:p>
    <w:p w:rsidR="00763F87" w:rsidRDefault="000D4524">
      <w:pPr>
        <w:pStyle w:val="ListParagraph"/>
        <w:numPr>
          <w:ilvl w:val="0"/>
          <w:numId w:val="1"/>
        </w:numPr>
        <w:rPr>
          <w:ins w:id="37" w:author="Notenbaert, An (ILRI)" w:date="2011-04-06T08:29:00Z"/>
          <w:rFonts w:ascii="Arial" w:hAnsi="Arial"/>
          <w:sz w:val="22"/>
        </w:rPr>
      </w:pPr>
      <w:ins w:id="38" w:author="Notenbaert, An (ILRI)" w:date="2011-04-06T08:29:00Z">
        <w:r>
          <w:rPr>
            <w:rFonts w:ascii="Arial" w:hAnsi="Arial"/>
            <w:sz w:val="22"/>
          </w:rPr>
          <w:t>Taking account of multiple stakeholders with sometimes different land use objectives</w:t>
        </w:r>
      </w:ins>
    </w:p>
    <w:p w:rsidR="00763F87" w:rsidRDefault="000D4524">
      <w:pPr>
        <w:pStyle w:val="ListParagraph"/>
        <w:numPr>
          <w:ilvl w:val="0"/>
          <w:numId w:val="1"/>
        </w:numPr>
        <w:rPr>
          <w:rFonts w:ascii="Arial" w:hAnsi="Arial"/>
          <w:sz w:val="22"/>
        </w:rPr>
      </w:pPr>
      <w:ins w:id="39" w:author="Notenbaert, An (ILRI)" w:date="2011-04-06T08:30:00Z">
        <w:r>
          <w:rPr>
            <w:rFonts w:ascii="Arial" w:hAnsi="Arial"/>
            <w:sz w:val="22"/>
          </w:rPr>
          <w:t>The recognition of overlapping cultural, social and governance landscapes within biophysically defined areas (or vv)</w:t>
        </w:r>
      </w:ins>
    </w:p>
    <w:p w:rsidR="00F86FD1" w:rsidRDefault="00F86FD1" w:rsidP="00F86FD1">
      <w:pPr>
        <w:rPr>
          <w:rFonts w:ascii="Arial" w:hAnsi="Arial"/>
          <w:sz w:val="22"/>
        </w:rPr>
      </w:pPr>
    </w:p>
    <w:p w:rsidR="001119F7" w:rsidRDefault="00F86FD1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For this project we have chosen the Woreda to represent this landscape scale.  Defined by a political boundary, it represents a meso-scale (biophysically between </w:t>
      </w:r>
      <w:r w:rsidR="005C43CA">
        <w:rPr>
          <w:rFonts w:ascii="Arial" w:hAnsi="Arial"/>
          <w:sz w:val="22"/>
        </w:rPr>
        <w:t>small watersheds and B</w:t>
      </w:r>
      <w:r>
        <w:rPr>
          <w:rFonts w:ascii="Arial" w:hAnsi="Arial"/>
          <w:sz w:val="22"/>
        </w:rPr>
        <w:t>asin, and socially</w:t>
      </w:r>
      <w:r w:rsidR="00B16461">
        <w:rPr>
          <w:rFonts w:ascii="Arial" w:hAnsi="Arial"/>
          <w:sz w:val="22"/>
        </w:rPr>
        <w:t>/decision making</w:t>
      </w:r>
      <w:r>
        <w:rPr>
          <w:rFonts w:ascii="Arial" w:hAnsi="Arial"/>
          <w:sz w:val="22"/>
        </w:rPr>
        <w:t xml:space="preserve"> between community and state).  </w:t>
      </w:r>
    </w:p>
    <w:p w:rsidR="001119F7" w:rsidRDefault="001119F7" w:rsidP="00F86FD1">
      <w:pPr>
        <w:rPr>
          <w:rFonts w:ascii="Arial" w:hAnsi="Arial"/>
          <w:sz w:val="22"/>
        </w:rPr>
      </w:pPr>
    </w:p>
    <w:p w:rsidR="00F86FD1" w:rsidRPr="00F86FD1" w:rsidRDefault="001119F7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This meso/landscape scale is a key innovative feature of the research projects.</w:t>
      </w:r>
    </w:p>
    <w:p w:rsidR="00F86FD1" w:rsidRDefault="00F86FD1" w:rsidP="00F86FD1">
      <w:pPr>
        <w:rPr>
          <w:rFonts w:ascii="Arial" w:hAnsi="Arial"/>
          <w:sz w:val="22"/>
        </w:rPr>
      </w:pPr>
    </w:p>
    <w:p w:rsidR="00F86FD1" w:rsidRDefault="000865F3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In addition to capacity building, engaging in policy and research networks etc:</w:t>
      </w:r>
    </w:p>
    <w:p w:rsidR="00F86FD1" w:rsidRDefault="00F86FD1" w:rsidP="00F86FD1">
      <w:pPr>
        <w:rPr>
          <w:rFonts w:ascii="Arial" w:hAnsi="Arial"/>
          <w:sz w:val="22"/>
        </w:rPr>
      </w:pPr>
    </w:p>
    <w:p w:rsidR="00F86FD1" w:rsidRDefault="00F86FD1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N2 is responsible to</w:t>
      </w:r>
      <w:r w:rsidR="00B16461">
        <w:rPr>
          <w:rFonts w:ascii="Arial" w:hAnsi="Arial"/>
          <w:sz w:val="22"/>
        </w:rPr>
        <w:t>:</w:t>
      </w:r>
    </w:p>
    <w:p w:rsidR="00B16461" w:rsidRPr="00B16461" w:rsidRDefault="001A0EA7" w:rsidP="00F86FD1">
      <w:pPr>
        <w:rPr>
          <w:rFonts w:ascii="Arial" w:hAnsi="Arial"/>
          <w:i/>
          <w:sz w:val="22"/>
        </w:rPr>
      </w:pPr>
      <w:r>
        <w:rPr>
          <w:rFonts w:ascii="Arial" w:hAnsi="Arial"/>
          <w:i/>
          <w:sz w:val="22"/>
        </w:rPr>
        <w:t>(note this is in</w:t>
      </w:r>
      <w:r w:rsidR="00B16461" w:rsidRPr="00B16461">
        <w:rPr>
          <w:rFonts w:ascii="Arial" w:hAnsi="Arial"/>
          <w:i/>
          <w:sz w:val="22"/>
        </w:rPr>
        <w:t xml:space="preserve"> the very simplest te</w:t>
      </w:r>
      <w:r>
        <w:rPr>
          <w:rFonts w:ascii="Arial" w:hAnsi="Arial"/>
          <w:i/>
          <w:sz w:val="22"/>
        </w:rPr>
        <w:t>rms</w:t>
      </w:r>
      <w:r w:rsidR="00B16461" w:rsidRPr="00B16461">
        <w:rPr>
          <w:rFonts w:ascii="Arial" w:hAnsi="Arial"/>
          <w:i/>
          <w:sz w:val="22"/>
        </w:rPr>
        <w:t>)</w:t>
      </w:r>
    </w:p>
    <w:p w:rsidR="00F86FD1" w:rsidRDefault="00F86FD1" w:rsidP="00F86FD1">
      <w:pPr>
        <w:rPr>
          <w:rFonts w:ascii="Arial" w:hAnsi="Arial"/>
          <w:sz w:val="22"/>
        </w:rPr>
      </w:pPr>
    </w:p>
    <w:p w:rsidR="00F86FD1" w:rsidRDefault="00317D92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1.</w:t>
      </w:r>
      <w:r w:rsidR="00F86FD1">
        <w:rPr>
          <w:rFonts w:ascii="Arial" w:hAnsi="Arial"/>
          <w:sz w:val="22"/>
        </w:rPr>
        <w:t xml:space="preserve">Define </w:t>
      </w:r>
      <w:r>
        <w:rPr>
          <w:rFonts w:ascii="Arial" w:hAnsi="Arial"/>
          <w:sz w:val="22"/>
        </w:rPr>
        <w:t>RMS</w:t>
      </w:r>
      <w:r w:rsidR="00F86FD1">
        <w:rPr>
          <w:rFonts w:ascii="Arial" w:hAnsi="Arial"/>
          <w:sz w:val="22"/>
        </w:rPr>
        <w:t>trategies for intervention that are relevant to the landscape (Woreda)</w:t>
      </w:r>
      <w:r>
        <w:rPr>
          <w:rFonts w:ascii="Arial" w:hAnsi="Arial"/>
          <w:sz w:val="22"/>
        </w:rPr>
        <w:t xml:space="preserve"> -and</w:t>
      </w:r>
      <w:r w:rsidR="00F86FD1">
        <w:rPr>
          <w:rFonts w:ascii="Arial" w:hAnsi="Arial"/>
          <w:sz w:val="22"/>
        </w:rPr>
        <w:t xml:space="preserve"> provide guidance on identifying RMS</w:t>
      </w:r>
    </w:p>
    <w:p w:rsidR="00F86FD1" w:rsidRDefault="00F86FD1" w:rsidP="00F86FD1">
      <w:pPr>
        <w:rPr>
          <w:rFonts w:ascii="Arial" w:hAnsi="Arial"/>
          <w:sz w:val="22"/>
        </w:rPr>
      </w:pPr>
    </w:p>
    <w:p w:rsidR="00F86FD1" w:rsidRDefault="00F86FD1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Measure the impacts of these strategies on:</w:t>
      </w:r>
    </w:p>
    <w:p w:rsidR="00F86FD1" w:rsidRDefault="00763F87" w:rsidP="00F86FD1">
      <w:pPr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margin-left:234pt;margin-top:7.8pt;width:16.2pt;height:34.25pt;z-index:251659264;mso-wrap-edited:f" wrapcoords="-1963 -469 -3927 2347 5890 7043 5890 14556 -3927 22069 -2945 24886 15709 24886 17672 22069 24545 14556 27490 12678 25527 11269 17672 7043 17672 3286 15709 0 12763 -469 -1963 -469" adj="0" strokecolor="black [3213]" strokeweight="1.5pt">
            <v:fill o:detectmouseclick="t"/>
            <v:shadow on="t" opacity="22938f" offset="0"/>
            <v:textbox inset=",7.2pt,,7.2pt"/>
            <w10:wrap type="tight"/>
          </v:shape>
        </w:pict>
      </w:r>
      <w:r w:rsidR="00317D92">
        <w:rPr>
          <w:rFonts w:ascii="Arial" w:hAnsi="Arial"/>
          <w:sz w:val="22"/>
        </w:rPr>
        <w:t>a.</w:t>
      </w:r>
      <w:r w:rsidR="00F86FD1">
        <w:rPr>
          <w:rFonts w:ascii="Arial" w:hAnsi="Arial"/>
          <w:sz w:val="22"/>
        </w:rPr>
        <w:t xml:space="preserve"> Livelihoods</w:t>
      </w:r>
      <w:r w:rsidR="00317D92">
        <w:rPr>
          <w:rFonts w:ascii="Arial" w:hAnsi="Arial"/>
          <w:sz w:val="22"/>
        </w:rPr>
        <w:t xml:space="preserve"> (</w:t>
      </w:r>
      <w:r w:rsidR="001A0EA7">
        <w:rPr>
          <w:rFonts w:ascii="Arial" w:hAnsi="Arial"/>
          <w:sz w:val="22"/>
        </w:rPr>
        <w:t>&amp;</w:t>
      </w:r>
      <w:r w:rsidR="00317D92">
        <w:rPr>
          <w:rFonts w:ascii="Arial" w:hAnsi="Arial"/>
          <w:sz w:val="22"/>
        </w:rPr>
        <w:t>equity)</w:t>
      </w:r>
    </w:p>
    <w:p w:rsidR="00F86FD1" w:rsidRDefault="00317D92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b</w:t>
      </w:r>
      <w:r w:rsidR="00F86FD1">
        <w:rPr>
          <w:rFonts w:ascii="Arial" w:hAnsi="Arial"/>
          <w:sz w:val="22"/>
        </w:rPr>
        <w:t>. WP</w:t>
      </w:r>
      <w:r w:rsidR="00F86FD1">
        <w:rPr>
          <w:rFonts w:ascii="Arial" w:hAnsi="Arial"/>
          <w:sz w:val="22"/>
        </w:rPr>
        <w:tab/>
      </w:r>
      <w:r w:rsidR="008231A1">
        <w:rPr>
          <w:rFonts w:ascii="Arial" w:hAnsi="Arial"/>
          <w:sz w:val="22"/>
        </w:rPr>
        <w:t>(SYSTEM WP crops, livestock, trees)</w:t>
      </w:r>
      <w:r w:rsidR="008231A1">
        <w:rPr>
          <w:rFonts w:ascii="Arial" w:hAnsi="Arial"/>
          <w:sz w:val="22"/>
        </w:rPr>
        <w:tab/>
      </w:r>
      <w:r w:rsidR="00F86FD1">
        <w:rPr>
          <w:rFonts w:ascii="Arial" w:hAnsi="Arial"/>
          <w:sz w:val="22"/>
        </w:rPr>
        <w:t xml:space="preserve">AT LANDSCAPE SCALE </w:t>
      </w:r>
    </w:p>
    <w:p w:rsidR="00F86FD1" w:rsidRDefault="00317D92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c</w:t>
      </w:r>
      <w:r w:rsidR="00F86FD1">
        <w:rPr>
          <w:rFonts w:ascii="Arial" w:hAnsi="Arial"/>
          <w:sz w:val="22"/>
        </w:rPr>
        <w:t xml:space="preserve">. Environment </w:t>
      </w:r>
    </w:p>
    <w:p w:rsidR="00F86FD1" w:rsidRDefault="00F86FD1" w:rsidP="00F86FD1">
      <w:pPr>
        <w:rPr>
          <w:rFonts w:ascii="Arial" w:hAnsi="Arial"/>
          <w:sz w:val="22"/>
        </w:rPr>
      </w:pPr>
    </w:p>
    <w:p w:rsidR="00317D92" w:rsidRDefault="009B6A5B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>(</w:t>
      </w:r>
      <w:r w:rsidR="00F86FD1">
        <w:rPr>
          <w:rFonts w:ascii="Arial" w:hAnsi="Arial"/>
          <w:sz w:val="22"/>
        </w:rPr>
        <w:t>This to be done based on exi</w:t>
      </w:r>
      <w:r w:rsidR="00870D33">
        <w:rPr>
          <w:rFonts w:ascii="Arial" w:hAnsi="Arial"/>
          <w:sz w:val="22"/>
        </w:rPr>
        <w:t>s</w:t>
      </w:r>
      <w:r w:rsidR="00F86FD1">
        <w:rPr>
          <w:rFonts w:ascii="Arial" w:hAnsi="Arial"/>
          <w:sz w:val="22"/>
        </w:rPr>
        <w:t>ting interventions more than implementing new infrastructure or other interventions</w:t>
      </w:r>
      <w:r w:rsidR="00681E69">
        <w:rPr>
          <w:rFonts w:ascii="Arial" w:hAnsi="Arial"/>
          <w:sz w:val="22"/>
        </w:rPr>
        <w:t xml:space="preserve">, </w:t>
      </w:r>
      <w:r w:rsidR="001A0EA7">
        <w:rPr>
          <w:rFonts w:ascii="Arial" w:hAnsi="Arial"/>
          <w:sz w:val="22"/>
        </w:rPr>
        <w:t xml:space="preserve">and scenarios, </w:t>
      </w:r>
      <w:r w:rsidR="00681E69">
        <w:rPr>
          <w:rFonts w:ascii="Arial" w:hAnsi="Arial"/>
          <w:sz w:val="22"/>
        </w:rPr>
        <w:t>micro watershed used for primary hydrology data to support b</w:t>
      </w:r>
      <w:r w:rsidR="00B16461">
        <w:rPr>
          <w:rFonts w:ascii="Arial" w:hAnsi="Arial"/>
          <w:sz w:val="22"/>
        </w:rPr>
        <w:t>, and hydrologic modeling improvement at larger scales too</w:t>
      </w:r>
      <w:r>
        <w:rPr>
          <w:rFonts w:ascii="Arial" w:hAnsi="Arial"/>
          <w:sz w:val="22"/>
        </w:rPr>
        <w:t>)</w:t>
      </w:r>
    </w:p>
    <w:p w:rsidR="00317D92" w:rsidRDefault="00317D92" w:rsidP="00F86FD1">
      <w:pPr>
        <w:rPr>
          <w:rFonts w:ascii="Arial" w:hAnsi="Arial"/>
          <w:sz w:val="22"/>
        </w:rPr>
      </w:pPr>
    </w:p>
    <w:p w:rsidR="00317D92" w:rsidRDefault="00317D92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2. Analyze policy and institutional environment that contribute to or constrain success of RMStrategies</w:t>
      </w:r>
    </w:p>
    <w:p w:rsidR="00317D92" w:rsidRDefault="00763F87" w:rsidP="00F86FD1">
      <w:pPr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w:pict>
          <v:shape id="_x0000_s1028" type="#_x0000_t88" style="position:absolute;margin-left:252pt;margin-top:7.3pt;width:16.2pt;height:34.25pt;z-index:251660288;mso-wrap-edited:f" wrapcoords="-1963 -469 -3927 2347 5890 7043 5890 14556 -3927 22069 -2945 24886 15709 24886 17672 22069 24545 14556 27490 12678 25527 11269 17672 7043 17672 3286 15709 0 12763 -469 -1963 -469" adj="0" strokecolor="black [3213]" strokeweight="1.5pt">
            <v:fill o:detectmouseclick="t"/>
            <v:shadow on="t" opacity="22938f" offset="0"/>
            <v:textbox inset=",7.2pt,,7.2pt"/>
            <w10:wrap type="tight"/>
          </v:shape>
        </w:pict>
      </w:r>
      <w:r w:rsidR="00317D92">
        <w:rPr>
          <w:rFonts w:ascii="Arial" w:hAnsi="Arial"/>
          <w:sz w:val="22"/>
        </w:rPr>
        <w:t>a. formal and informal institutions</w:t>
      </w:r>
    </w:p>
    <w:p w:rsidR="00317D92" w:rsidRDefault="00317D92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b. planning, implementation and adoption</w:t>
      </w:r>
      <w:r w:rsidR="009B6A5B">
        <w:rPr>
          <w:rFonts w:ascii="Arial" w:hAnsi="Arial"/>
          <w:sz w:val="22"/>
        </w:rPr>
        <w:t xml:space="preserve"> actors</w:t>
      </w:r>
      <w:r w:rsidR="00661998">
        <w:rPr>
          <w:rFonts w:ascii="Arial" w:hAnsi="Arial"/>
          <w:sz w:val="22"/>
        </w:rPr>
        <w:tab/>
        <w:t>AT LANDSCAPE</w:t>
      </w:r>
    </w:p>
    <w:p w:rsidR="00317D92" w:rsidRDefault="00317D92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c. process of change and policy options </w:t>
      </w:r>
      <w:r w:rsidR="00661998">
        <w:rPr>
          <w:rFonts w:ascii="Arial" w:hAnsi="Arial"/>
          <w:sz w:val="22"/>
        </w:rPr>
        <w:tab/>
      </w:r>
      <w:r w:rsidR="00661998">
        <w:rPr>
          <w:rFonts w:ascii="Arial" w:hAnsi="Arial"/>
          <w:sz w:val="22"/>
        </w:rPr>
        <w:tab/>
        <w:t>(and maybe larger)</w:t>
      </w:r>
    </w:p>
    <w:p w:rsidR="00317D92" w:rsidRDefault="00317D92" w:rsidP="00F86FD1">
      <w:pPr>
        <w:rPr>
          <w:rFonts w:ascii="Arial" w:hAnsi="Arial"/>
          <w:sz w:val="22"/>
        </w:rPr>
      </w:pPr>
    </w:p>
    <w:p w:rsidR="00661998" w:rsidRDefault="00661998" w:rsidP="00F86FD1">
      <w:pPr>
        <w:rPr>
          <w:rFonts w:ascii="Arial" w:hAnsi="Arial"/>
          <w:sz w:val="22"/>
        </w:rPr>
      </w:pPr>
    </w:p>
    <w:p w:rsidR="00F86FD1" w:rsidRDefault="00317D92" w:rsidP="00F86F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3. Strategies for Ethiopia Blue Nile and Scenarios       AT LANDSCAPE SCALE</w:t>
      </w:r>
    </w:p>
    <w:p w:rsidR="00F86FD1" w:rsidRDefault="00F86FD1" w:rsidP="00F86FD1">
      <w:pPr>
        <w:rPr>
          <w:rFonts w:ascii="Arial" w:hAnsi="Arial"/>
          <w:sz w:val="22"/>
        </w:rPr>
      </w:pPr>
    </w:p>
    <w:p w:rsidR="008B64B2" w:rsidRDefault="008B64B2" w:rsidP="008B64B2">
      <w:pPr>
        <w:rPr>
          <w:rFonts w:ascii="Arial" w:hAnsi="Arial"/>
          <w:sz w:val="22"/>
        </w:rPr>
      </w:pPr>
    </w:p>
    <w:p w:rsidR="008B64B2" w:rsidRDefault="008B64B2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N3 is responsible targeting and extrapolation</w:t>
      </w:r>
      <w:r w:rsidR="006F66E1">
        <w:rPr>
          <w:rFonts w:ascii="Arial" w:hAnsi="Arial"/>
          <w:sz w:val="22"/>
        </w:rPr>
        <w:t xml:space="preserve"> (investment advice)</w:t>
      </w:r>
      <w:r>
        <w:rPr>
          <w:rFonts w:ascii="Arial" w:hAnsi="Arial"/>
          <w:sz w:val="22"/>
        </w:rPr>
        <w:t>:</w:t>
      </w:r>
    </w:p>
    <w:p w:rsidR="00B16461" w:rsidRPr="00B16461" w:rsidRDefault="001A0EA7" w:rsidP="008B64B2">
      <w:pPr>
        <w:rPr>
          <w:rFonts w:ascii="Arial" w:hAnsi="Arial"/>
          <w:i/>
          <w:sz w:val="22"/>
        </w:rPr>
      </w:pPr>
      <w:r>
        <w:rPr>
          <w:rFonts w:ascii="Arial" w:hAnsi="Arial"/>
          <w:i/>
          <w:sz w:val="22"/>
        </w:rPr>
        <w:t>(note this is i</w:t>
      </w:r>
      <w:r w:rsidR="00B16461" w:rsidRPr="00B16461">
        <w:rPr>
          <w:rFonts w:ascii="Arial" w:hAnsi="Arial"/>
          <w:i/>
          <w:sz w:val="22"/>
        </w:rPr>
        <w:t>n the very most simple terms)</w:t>
      </w:r>
    </w:p>
    <w:p w:rsidR="008B64B2" w:rsidRDefault="008B64B2" w:rsidP="008B64B2">
      <w:pPr>
        <w:rPr>
          <w:rFonts w:ascii="Arial" w:hAnsi="Arial"/>
          <w:sz w:val="22"/>
        </w:rPr>
      </w:pPr>
    </w:p>
    <w:p w:rsidR="008B64B2" w:rsidRDefault="00763F87" w:rsidP="008B64B2">
      <w:pPr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w:pict>
          <v:shape id="_x0000_s1029" type="#_x0000_t88" style="position:absolute;margin-left:4in;margin-top:12.15pt;width:16.2pt;height:64.25pt;z-index:251661312;mso-wrap-edited:f" wrapcoords="-1963 -469 -3927 2347 5890 7043 5890 14556 -3927 22069 -2945 24886 15709 24886 17672 22069 24545 14556 27490 12678 25527 11269 17672 7043 17672 3286 15709 0 12763 -469 -1963 -469" adj="0" strokecolor="black [3213]" strokeweight="1.5pt">
            <v:fill o:detectmouseclick="t"/>
            <v:shadow on="t" opacity="22938f" offset="0"/>
            <v:textbox inset=",7.2pt,,7.2pt"/>
            <w10:wrap type="tight"/>
          </v:shape>
        </w:pict>
      </w:r>
      <w:r w:rsidR="008B64B2">
        <w:rPr>
          <w:rFonts w:ascii="Arial" w:hAnsi="Arial"/>
          <w:sz w:val="22"/>
        </w:rPr>
        <w:t>To be achieved through:</w:t>
      </w:r>
    </w:p>
    <w:p w:rsidR="008B64B2" w:rsidRDefault="008B64B2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 Similarity analysis of </w:t>
      </w:r>
      <w:r w:rsidR="00661998">
        <w:rPr>
          <w:rFonts w:ascii="Arial" w:hAnsi="Arial"/>
          <w:sz w:val="22"/>
        </w:rPr>
        <w:t xml:space="preserve">various units, mostly Woreda </w:t>
      </w:r>
    </w:p>
    <w:p w:rsidR="000D4524" w:rsidRDefault="008B64B2" w:rsidP="008B64B2">
      <w:pPr>
        <w:rPr>
          <w:ins w:id="40" w:author="Notenbaert, An (ILRI)" w:date="2011-04-06T08:32:00Z"/>
          <w:rFonts w:ascii="Arial" w:hAnsi="Arial"/>
          <w:sz w:val="22"/>
        </w:rPr>
      </w:pPr>
      <w:r>
        <w:rPr>
          <w:rFonts w:ascii="Arial" w:hAnsi="Arial"/>
          <w:sz w:val="22"/>
        </w:rPr>
        <w:t>2. Matching Strategies</w:t>
      </w:r>
      <w:ins w:id="41" w:author="Notenbaert, An (ILRI)" w:date="2011-04-06T08:32:00Z">
        <w:r w:rsidR="000D4524">
          <w:rPr>
            <w:rFonts w:ascii="Arial" w:hAnsi="Arial"/>
            <w:sz w:val="22"/>
          </w:rPr>
          <w:t xml:space="preserve"> (or interventions?)</w:t>
        </w:r>
      </w:ins>
      <w:r>
        <w:rPr>
          <w:rFonts w:ascii="Arial" w:hAnsi="Arial"/>
          <w:sz w:val="22"/>
        </w:rPr>
        <w:t xml:space="preserve"> (f</w:t>
      </w:r>
      <w:r w:rsidR="00661998">
        <w:rPr>
          <w:rFonts w:ascii="Arial" w:hAnsi="Arial"/>
          <w:sz w:val="22"/>
        </w:rPr>
        <w:t>rom N2</w:t>
      </w:r>
      <w:ins w:id="42" w:author="Notenbaert, An (ILRI)" w:date="2011-04-06T08:32:00Z">
        <w:r w:rsidR="000D4524">
          <w:rPr>
            <w:rFonts w:ascii="Arial" w:hAnsi="Arial"/>
            <w:sz w:val="22"/>
          </w:rPr>
          <w:t xml:space="preserve"> &amp;</w:t>
        </w:r>
      </w:ins>
    </w:p>
    <w:p w:rsidR="008B64B2" w:rsidRDefault="000D4524" w:rsidP="008B64B2">
      <w:pPr>
        <w:rPr>
          <w:rFonts w:ascii="Arial" w:hAnsi="Arial"/>
          <w:sz w:val="22"/>
        </w:rPr>
      </w:pPr>
      <w:ins w:id="43" w:author="Notenbaert, An (ILRI)" w:date="2011-04-06T08:32:00Z">
        <w:r>
          <w:rPr>
            <w:rFonts w:ascii="Arial" w:hAnsi="Arial"/>
            <w:sz w:val="22"/>
          </w:rPr>
          <w:t xml:space="preserve">    others</w:t>
        </w:r>
      </w:ins>
      <w:r w:rsidR="00661998">
        <w:rPr>
          <w:rFonts w:ascii="Arial" w:hAnsi="Arial"/>
          <w:sz w:val="22"/>
        </w:rPr>
        <w:t>) to map-able indic</w:t>
      </w:r>
      <w:del w:id="44" w:author="Notenbaert, An (ILRI)" w:date="2011-04-06T08:31:00Z">
        <w:r w:rsidR="00661998" w:rsidDel="000D4524">
          <w:rPr>
            <w:rFonts w:ascii="Arial" w:hAnsi="Arial"/>
            <w:sz w:val="22"/>
          </w:rPr>
          <w:delText>i</w:delText>
        </w:r>
      </w:del>
      <w:r w:rsidR="00661998">
        <w:rPr>
          <w:rFonts w:ascii="Arial" w:hAnsi="Arial"/>
          <w:sz w:val="22"/>
        </w:rPr>
        <w:t>es</w:t>
      </w:r>
      <w:ins w:id="45" w:author="Notenbaert, An (ILRI)" w:date="2011-04-06T08:31:00Z">
        <w:r>
          <w:rPr>
            <w:rFonts w:ascii="Arial" w:hAnsi="Arial"/>
            <w:sz w:val="22"/>
          </w:rPr>
          <w:t>(suitability maps)</w:t>
        </w:r>
        <w:r>
          <w:rPr>
            <w:rFonts w:ascii="Arial" w:hAnsi="Arial"/>
            <w:sz w:val="22"/>
          </w:rPr>
          <w:tab/>
        </w:r>
      </w:ins>
      <w:del w:id="46" w:author="Notenbaert, An (ILRI)" w:date="2011-04-06T08:32:00Z">
        <w:r w:rsidR="00661998" w:rsidDel="000D4524">
          <w:rPr>
            <w:rFonts w:ascii="Arial" w:hAnsi="Arial"/>
            <w:sz w:val="22"/>
          </w:rPr>
          <w:delText xml:space="preserve"> </w:delText>
        </w:r>
      </w:del>
      <w:r w:rsidR="008B64B2">
        <w:rPr>
          <w:rFonts w:ascii="Arial" w:hAnsi="Arial"/>
          <w:sz w:val="22"/>
        </w:rPr>
        <w:t>BLUE NILE</w:t>
      </w:r>
    </w:p>
    <w:p w:rsidR="008B64B2" w:rsidRDefault="008B64B2" w:rsidP="008B64B2">
      <w:pPr>
        <w:rPr>
          <w:ins w:id="47" w:author="Notenbaert, An (ILRI)" w:date="2011-04-06T08:33:00Z"/>
          <w:rFonts w:ascii="Arial" w:hAnsi="Arial"/>
          <w:sz w:val="22"/>
        </w:rPr>
      </w:pPr>
      <w:r>
        <w:rPr>
          <w:rFonts w:ascii="Arial" w:hAnsi="Arial"/>
          <w:sz w:val="22"/>
        </w:rPr>
        <w:t>3. Mapping possible scaling out potentials</w:t>
      </w:r>
    </w:p>
    <w:p w:rsidR="000D4524" w:rsidRDefault="000D4524" w:rsidP="008B64B2">
      <w:pPr>
        <w:rPr>
          <w:rFonts w:ascii="Arial" w:hAnsi="Arial"/>
          <w:sz w:val="22"/>
        </w:rPr>
      </w:pPr>
      <w:ins w:id="48" w:author="Notenbaert, An (ILRI)" w:date="2011-04-06T08:33:00Z">
        <w:r>
          <w:rPr>
            <w:rFonts w:ascii="Arial" w:hAnsi="Arial"/>
            <w:sz w:val="22"/>
          </w:rPr>
          <w:t>4. Mapping recommendation domains</w:t>
        </w:r>
      </w:ins>
    </w:p>
    <w:p w:rsidR="008B64B2" w:rsidRDefault="008B64B2" w:rsidP="008B64B2">
      <w:pPr>
        <w:rPr>
          <w:rFonts w:ascii="Arial" w:hAnsi="Arial"/>
          <w:sz w:val="22"/>
        </w:rPr>
      </w:pPr>
    </w:p>
    <w:p w:rsidR="00B16461" w:rsidRDefault="00B16461" w:rsidP="008B64B2">
      <w:pPr>
        <w:rPr>
          <w:rFonts w:ascii="Arial" w:hAnsi="Arial"/>
          <w:sz w:val="22"/>
        </w:rPr>
      </w:pPr>
    </w:p>
    <w:p w:rsidR="00B16461" w:rsidRDefault="008B64B2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N4 is responsible to: </w:t>
      </w:r>
    </w:p>
    <w:p w:rsidR="008B64B2" w:rsidRPr="00B16461" w:rsidRDefault="00B16461" w:rsidP="008B64B2">
      <w:pPr>
        <w:rPr>
          <w:rFonts w:ascii="Arial" w:hAnsi="Arial"/>
          <w:i/>
          <w:sz w:val="22"/>
        </w:rPr>
      </w:pPr>
      <w:r w:rsidRPr="00B16461">
        <w:rPr>
          <w:rFonts w:ascii="Arial" w:hAnsi="Arial"/>
          <w:i/>
          <w:sz w:val="22"/>
        </w:rPr>
        <w:t>(</w:t>
      </w:r>
      <w:r w:rsidR="001A0EA7">
        <w:rPr>
          <w:rFonts w:ascii="Arial" w:hAnsi="Arial"/>
          <w:i/>
          <w:sz w:val="22"/>
        </w:rPr>
        <w:t>note this is in the very most simple terms</w:t>
      </w:r>
      <w:r w:rsidRPr="00B16461">
        <w:rPr>
          <w:rFonts w:ascii="Arial" w:hAnsi="Arial"/>
          <w:i/>
          <w:sz w:val="22"/>
        </w:rPr>
        <w:t>)</w:t>
      </w:r>
    </w:p>
    <w:p w:rsidR="008B64B2" w:rsidRDefault="008B64B2" w:rsidP="008B64B2">
      <w:pPr>
        <w:rPr>
          <w:rFonts w:ascii="Arial" w:hAnsi="Arial"/>
          <w:sz w:val="22"/>
        </w:rPr>
      </w:pPr>
    </w:p>
    <w:p w:rsidR="008B64B2" w:rsidRDefault="00763F87" w:rsidP="008B64B2">
      <w:pPr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w:pict>
          <v:shape id="_x0000_s1030" type="#_x0000_t88" style="position:absolute;margin-left:4in;margin-top:3.4pt;width:17.95pt;height:53.25pt;z-index:251662336;mso-wrap-edited:f" wrapcoords="-1963 -469 -3927 2347 5890 7043 5890 14556 -3927 22069 -2945 24886 15709 24886 17672 22069 24545 14556 27490 12678 25527 11269 17672 7043 17672 3286 15709 0 12763 -469 -1963 -469" adj="0" strokecolor="black [3213]" strokeweight="1.5pt">
            <v:fill o:detectmouseclick="t"/>
            <v:shadow on="t" opacity="22938f" offset="0"/>
            <v:textbox inset=",7.2pt,,7.2pt"/>
            <w10:wrap type="tight"/>
          </v:shape>
        </w:pict>
      </w:r>
      <w:r w:rsidR="008B64B2">
        <w:rPr>
          <w:rFonts w:ascii="Arial" w:hAnsi="Arial"/>
          <w:sz w:val="22"/>
        </w:rPr>
        <w:t>1. Predict impact of widescale adoption</w:t>
      </w:r>
      <w:r w:rsidR="00681E69">
        <w:rPr>
          <w:rFonts w:ascii="Arial" w:hAnsi="Arial"/>
          <w:sz w:val="22"/>
        </w:rPr>
        <w:t xml:space="preserve"> of strategies</w:t>
      </w:r>
      <w:r w:rsidR="008B64B2">
        <w:rPr>
          <w:rFonts w:ascii="Arial" w:hAnsi="Arial"/>
          <w:sz w:val="22"/>
        </w:rPr>
        <w:t xml:space="preserve"> on:</w:t>
      </w:r>
    </w:p>
    <w:p w:rsidR="008B64B2" w:rsidRDefault="008B64B2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a. Flows of water and sediment</w:t>
      </w:r>
    </w:p>
    <w:p w:rsidR="008B64B2" w:rsidRDefault="008B64B2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b. </w:t>
      </w:r>
      <w:r w:rsidR="008231A1">
        <w:rPr>
          <w:rFonts w:ascii="Arial" w:hAnsi="Arial"/>
          <w:sz w:val="22"/>
        </w:rPr>
        <w:t>Productivity and WP</w:t>
      </w:r>
      <w:r w:rsidR="008231A1">
        <w:rPr>
          <w:rFonts w:ascii="Arial" w:hAnsi="Arial"/>
          <w:sz w:val="22"/>
        </w:rPr>
        <w:tab/>
      </w:r>
      <w:r w:rsidR="008231A1">
        <w:rPr>
          <w:rFonts w:ascii="Arial" w:hAnsi="Arial"/>
          <w:sz w:val="22"/>
        </w:rPr>
        <w:tab/>
      </w:r>
      <w:r w:rsidR="008231A1">
        <w:rPr>
          <w:rFonts w:ascii="Arial" w:hAnsi="Arial"/>
          <w:sz w:val="22"/>
        </w:rPr>
        <w:tab/>
      </w:r>
      <w:r w:rsidR="008231A1">
        <w:rPr>
          <w:rFonts w:ascii="Arial" w:hAnsi="Arial"/>
          <w:sz w:val="22"/>
        </w:rPr>
        <w:tab/>
      </w:r>
      <w:r w:rsidR="00661998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>BLUE NILE</w:t>
      </w:r>
    </w:p>
    <w:p w:rsidR="00681E69" w:rsidRDefault="008B64B2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c. Poverty/livelihoods</w:t>
      </w:r>
    </w:p>
    <w:p w:rsidR="009931E5" w:rsidRDefault="00681E69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d. </w:t>
      </w:r>
      <w:r w:rsidR="008231A1">
        <w:rPr>
          <w:rFonts w:ascii="Arial" w:hAnsi="Arial"/>
          <w:sz w:val="22"/>
        </w:rPr>
        <w:t>Institutional</w:t>
      </w:r>
      <w:r>
        <w:rPr>
          <w:rFonts w:ascii="Arial" w:hAnsi="Arial"/>
          <w:sz w:val="22"/>
        </w:rPr>
        <w:t xml:space="preserve"> consequences</w:t>
      </w:r>
    </w:p>
    <w:p w:rsidR="009931E5" w:rsidRDefault="009931E5" w:rsidP="008B64B2">
      <w:pPr>
        <w:rPr>
          <w:rFonts w:ascii="Arial" w:hAnsi="Arial"/>
          <w:sz w:val="22"/>
        </w:rPr>
      </w:pPr>
    </w:p>
    <w:p w:rsidR="008231A1" w:rsidRDefault="008231A1" w:rsidP="008B64B2">
      <w:pPr>
        <w:rPr>
          <w:rFonts w:ascii="Arial" w:hAnsi="Arial"/>
          <w:sz w:val="22"/>
        </w:rPr>
      </w:pPr>
    </w:p>
    <w:p w:rsidR="009931E5" w:rsidRDefault="009931E5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2. Provide best lands use practices (productivity, WP, livelihood, economics)</w:t>
      </w:r>
      <w:r w:rsidR="00204AFB">
        <w:rPr>
          <w:rFonts w:ascii="Arial" w:hAnsi="Arial"/>
          <w:sz w:val="22"/>
        </w:rPr>
        <w:t xml:space="preserve"> at BLUE NILE SCALE??</w:t>
      </w:r>
    </w:p>
    <w:p w:rsidR="00681E69" w:rsidRDefault="00681E69" w:rsidP="008B64B2">
      <w:pPr>
        <w:rPr>
          <w:rFonts w:ascii="Arial" w:hAnsi="Arial"/>
          <w:sz w:val="22"/>
        </w:rPr>
      </w:pPr>
    </w:p>
    <w:p w:rsidR="008B64B2" w:rsidRDefault="009931E5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3. Water savings (Green /Blue SEI)</w:t>
      </w:r>
    </w:p>
    <w:p w:rsidR="00B16461" w:rsidRDefault="00B16461" w:rsidP="008B64B2">
      <w:pPr>
        <w:rPr>
          <w:ins w:id="49" w:author="Notenbaert, An (ILRI)" w:date="2011-04-06T08:46:00Z"/>
          <w:rFonts w:ascii="Arial" w:hAnsi="Arial"/>
          <w:sz w:val="22"/>
        </w:rPr>
      </w:pPr>
    </w:p>
    <w:p w:rsidR="004B6707" w:rsidRDefault="004B6707" w:rsidP="008B64B2">
      <w:pPr>
        <w:rPr>
          <w:rFonts w:ascii="Arial" w:hAnsi="Arial"/>
          <w:sz w:val="22"/>
        </w:rPr>
      </w:pPr>
    </w:p>
    <w:p w:rsidR="00B16461" w:rsidRPr="007E5E32" w:rsidRDefault="007E5E32" w:rsidP="008B64B2">
      <w:pPr>
        <w:rPr>
          <w:ins w:id="50" w:author="Notenbaert, An (ILRI)" w:date="2011-04-06T08:35:00Z"/>
          <w:rFonts w:ascii="Arial" w:hAnsi="Arial"/>
        </w:rPr>
      </w:pPr>
      <w:ins w:id="51" w:author="Notenbaert, An (ILRI)" w:date="2011-04-06T08:35:00Z">
        <w:r w:rsidRPr="007E5E32">
          <w:rPr>
            <w:rFonts w:ascii="Arial" w:hAnsi="Arial"/>
          </w:rPr>
          <w:t>3. RECOMMENDATION DOMAINS</w:t>
        </w:r>
      </w:ins>
    </w:p>
    <w:p w:rsidR="007E5E32" w:rsidRDefault="007E5E32" w:rsidP="008B64B2">
      <w:pPr>
        <w:rPr>
          <w:ins w:id="52" w:author="Notenbaert, An (ILRI)" w:date="2011-04-06T08:35:00Z"/>
          <w:rFonts w:ascii="Arial" w:hAnsi="Arial"/>
          <w:sz w:val="22"/>
        </w:rPr>
      </w:pPr>
    </w:p>
    <w:p w:rsidR="007E5E32" w:rsidRDefault="007E5E32" w:rsidP="007E5E32">
      <w:pPr>
        <w:rPr>
          <w:ins w:id="53" w:author="Notenbaert, An (ILRI)" w:date="2011-04-06T08:40:00Z"/>
          <w:rFonts w:ascii="Arial" w:hAnsi="Arial"/>
          <w:sz w:val="22"/>
        </w:rPr>
      </w:pPr>
      <w:ins w:id="54" w:author="Notenbaert, An (ILRI)" w:date="2011-04-06T08:40:00Z">
        <w:r w:rsidRPr="007E5E32">
          <w:rPr>
            <w:rFonts w:ascii="Arial" w:hAnsi="Arial"/>
            <w:sz w:val="22"/>
          </w:rPr>
          <w:t xml:space="preserve">A recommendation is information that farmers can use to improve the productivity of their resources (CIMMYT, 1988). Because it is impossible to make a separate recommendation for each farmer practical compromises have to be made. This is typically done by stratifying the farmers into groups as homogeneous as possible. </w:t>
        </w:r>
      </w:ins>
    </w:p>
    <w:p w:rsidR="007E5E32" w:rsidRDefault="007E5E32" w:rsidP="007E5E32">
      <w:pPr>
        <w:rPr>
          <w:ins w:id="55" w:author="Notenbaert, An (ILRI)" w:date="2011-04-06T08:40:00Z"/>
          <w:rFonts w:ascii="Arial" w:hAnsi="Arial"/>
          <w:sz w:val="22"/>
        </w:rPr>
      </w:pPr>
    </w:p>
    <w:p w:rsidR="007E5E32" w:rsidRPr="007E5E32" w:rsidRDefault="007E5E32" w:rsidP="007E5E32">
      <w:pPr>
        <w:rPr>
          <w:ins w:id="56" w:author="Notenbaert, An (ILRI)" w:date="2011-04-06T08:40:00Z"/>
          <w:rFonts w:ascii="Arial" w:hAnsi="Arial"/>
          <w:sz w:val="22"/>
        </w:rPr>
      </w:pPr>
      <w:ins w:id="57" w:author="Notenbaert, An (ILRI)" w:date="2011-04-06T08:40:00Z">
        <w:r w:rsidRPr="007E5E32">
          <w:rPr>
            <w:rFonts w:ascii="Arial" w:hAnsi="Arial"/>
            <w:sz w:val="22"/>
          </w:rPr>
          <w:t>We’re implementing this concept on landscapes instead of on farmers.</w:t>
        </w:r>
      </w:ins>
    </w:p>
    <w:p w:rsidR="007E5E32" w:rsidRPr="007E5E32" w:rsidRDefault="007E5E32" w:rsidP="007E5E32">
      <w:pPr>
        <w:rPr>
          <w:ins w:id="58" w:author="Notenbaert, An (ILRI)" w:date="2011-04-06T08:40:00Z"/>
          <w:rFonts w:ascii="Arial" w:hAnsi="Arial"/>
          <w:sz w:val="22"/>
        </w:rPr>
      </w:pPr>
    </w:p>
    <w:p w:rsidR="007E5E32" w:rsidRPr="007E5E32" w:rsidRDefault="007E5E32" w:rsidP="007E5E32">
      <w:pPr>
        <w:rPr>
          <w:ins w:id="59" w:author="Notenbaert, An (ILRI)" w:date="2011-04-06T08:40:00Z"/>
          <w:rFonts w:ascii="Arial" w:hAnsi="Arial"/>
          <w:sz w:val="22"/>
        </w:rPr>
      </w:pPr>
      <w:ins w:id="60" w:author="Notenbaert, An (ILRI)" w:date="2011-04-06T08:40:00Z">
        <w:r w:rsidRPr="007E5E32">
          <w:rPr>
            <w:rFonts w:ascii="Arial" w:hAnsi="Arial"/>
            <w:sz w:val="22"/>
          </w:rPr>
          <w:t>Recommendation domains are spatially defined areas characterized by similar</w:t>
        </w:r>
      </w:ins>
    </w:p>
    <w:p w:rsidR="007E5E32" w:rsidRDefault="007E5E32" w:rsidP="007E5E32">
      <w:pPr>
        <w:pStyle w:val="ListParagraph"/>
        <w:numPr>
          <w:ilvl w:val="0"/>
          <w:numId w:val="1"/>
        </w:numPr>
        <w:rPr>
          <w:ins w:id="61" w:author="Notenbaert, An (ILRI)" w:date="2011-04-06T08:41:00Z"/>
          <w:rFonts w:ascii="Arial" w:hAnsi="Arial"/>
          <w:sz w:val="22"/>
        </w:rPr>
      </w:pPr>
      <w:ins w:id="62" w:author="Notenbaert, An (ILRI)" w:date="2011-04-06T08:40:00Z">
        <w:r w:rsidRPr="007E5E32">
          <w:rPr>
            <w:rFonts w:ascii="Arial" w:hAnsi="Arial"/>
            <w:sz w:val="22"/>
          </w:rPr>
          <w:lastRenderedPageBreak/>
          <w:t xml:space="preserve">Constraints </w:t>
        </w:r>
      </w:ins>
      <w:ins w:id="63" w:author="Notenbaert, An (ILRI)" w:date="2011-04-06T08:41:00Z">
        <w:r w:rsidRPr="007E5E32">
          <w:rPr>
            <w:rFonts w:ascii="Arial" w:hAnsi="Arial"/>
            <w:sz w:val="22"/>
          </w:rPr>
          <w:t xml:space="preserve">and </w:t>
        </w:r>
      </w:ins>
      <w:ins w:id="64" w:author="Notenbaert, An (ILRI)" w:date="2011-04-06T08:40:00Z">
        <w:r w:rsidRPr="007E5E32">
          <w:rPr>
            <w:rFonts w:ascii="Arial" w:hAnsi="Arial"/>
            <w:sz w:val="22"/>
          </w:rPr>
          <w:t>priorities</w:t>
        </w:r>
      </w:ins>
    </w:p>
    <w:p w:rsidR="007E5E32" w:rsidRPr="007E5E32" w:rsidRDefault="007E5E32" w:rsidP="007E5E32">
      <w:pPr>
        <w:pStyle w:val="ListParagraph"/>
        <w:numPr>
          <w:ilvl w:val="0"/>
          <w:numId w:val="1"/>
        </w:numPr>
        <w:rPr>
          <w:ins w:id="65" w:author="Notenbaert, An (ILRI)" w:date="2011-04-06T08:40:00Z"/>
          <w:rFonts w:ascii="Arial" w:hAnsi="Arial"/>
          <w:sz w:val="22"/>
        </w:rPr>
      </w:pPr>
      <w:ins w:id="66" w:author="Notenbaert, An (ILRI)" w:date="2011-04-06T08:41:00Z">
        <w:r w:rsidRPr="007E5E32">
          <w:rPr>
            <w:rFonts w:ascii="Arial" w:hAnsi="Arial"/>
            <w:sz w:val="22"/>
          </w:rPr>
          <w:t>P</w:t>
        </w:r>
      </w:ins>
      <w:ins w:id="67" w:author="Notenbaert, An (ILRI)" w:date="2011-04-06T08:40:00Z">
        <w:r w:rsidRPr="007E5E32">
          <w:rPr>
            <w:rFonts w:ascii="Arial" w:hAnsi="Arial"/>
            <w:sz w:val="22"/>
          </w:rPr>
          <w:t>otentials</w:t>
        </w:r>
      </w:ins>
    </w:p>
    <w:p w:rsidR="007E5E32" w:rsidRDefault="007E5E32" w:rsidP="008B64B2">
      <w:pPr>
        <w:rPr>
          <w:ins w:id="68" w:author="Notenbaert, An (ILRI)" w:date="2011-04-06T08:41:00Z"/>
          <w:rFonts w:ascii="Arial" w:hAnsi="Arial"/>
          <w:sz w:val="22"/>
        </w:rPr>
      </w:pPr>
    </w:p>
    <w:p w:rsidR="007E5E32" w:rsidRDefault="007E5E32" w:rsidP="008B64B2">
      <w:pPr>
        <w:rPr>
          <w:ins w:id="69" w:author="Notenbaert, An (ILRI)" w:date="2011-04-06T08:44:00Z"/>
          <w:rFonts w:ascii="Arial" w:hAnsi="Arial"/>
          <w:sz w:val="22"/>
        </w:rPr>
      </w:pPr>
      <w:ins w:id="70" w:author="Notenbaert, An (ILRI)" w:date="2011-04-06T08:44:00Z">
        <w:r>
          <w:rPr>
            <w:rFonts w:ascii="Arial" w:hAnsi="Arial"/>
            <w:sz w:val="22"/>
          </w:rPr>
          <w:t>3.1 Constraints and priorities</w:t>
        </w:r>
      </w:ins>
    </w:p>
    <w:p w:rsidR="007E5E32" w:rsidRDefault="007E5E32" w:rsidP="008B64B2">
      <w:pPr>
        <w:rPr>
          <w:ins w:id="71" w:author="Notenbaert, An (ILRI)" w:date="2011-04-06T08:42:00Z"/>
          <w:rFonts w:ascii="Arial" w:hAnsi="Arial"/>
          <w:sz w:val="22"/>
        </w:rPr>
      </w:pPr>
      <w:ins w:id="72" w:author="Notenbaert, An (ILRI)" w:date="2011-04-06T08:41:00Z">
        <w:r>
          <w:rPr>
            <w:rFonts w:ascii="Arial" w:hAnsi="Arial"/>
            <w:sz w:val="22"/>
          </w:rPr>
          <w:t>Example constraints: availability of water, access to water, water p</w:t>
        </w:r>
      </w:ins>
      <w:ins w:id="73" w:author="Notenbaert, An (ILRI)" w:date="2011-04-06T08:42:00Z">
        <w:r>
          <w:rPr>
            <w:rFonts w:ascii="Arial" w:hAnsi="Arial"/>
            <w:sz w:val="22"/>
          </w:rPr>
          <w:t>roductivity, resource degradation, soil erosion, slope, soil fertility, climate variability, climate change, limited market access, in-efficient institutions/institutional arrangements, un-suitable policies, lack of public investment, lack of technical skills and knowledge, lack of modern inputs, lack of suitable soil and crop management</w:t>
        </w:r>
      </w:ins>
    </w:p>
    <w:p w:rsidR="007E5E32" w:rsidRDefault="007E5E32" w:rsidP="008B64B2">
      <w:pPr>
        <w:rPr>
          <w:ins w:id="74" w:author="Notenbaert, An (ILRI)" w:date="2011-04-06T08:44:00Z"/>
          <w:rFonts w:ascii="Arial" w:hAnsi="Arial"/>
          <w:sz w:val="22"/>
        </w:rPr>
      </w:pPr>
    </w:p>
    <w:p w:rsidR="007E5E32" w:rsidRDefault="004B6707" w:rsidP="008B64B2">
      <w:pPr>
        <w:rPr>
          <w:ins w:id="75" w:author="Notenbaert, An (ILRI)" w:date="2011-04-06T08:45:00Z"/>
          <w:rFonts w:ascii="Arial" w:hAnsi="Arial"/>
          <w:sz w:val="22"/>
        </w:rPr>
      </w:pPr>
      <w:ins w:id="76" w:author="Notenbaert, An (ILRI)" w:date="2011-04-06T08:45:00Z">
        <w:r>
          <w:rPr>
            <w:rFonts w:ascii="Arial" w:hAnsi="Arial"/>
            <w:sz w:val="22"/>
          </w:rPr>
          <w:t>Different priorities possible, e.g.: poverty reduction, food security, increased productivity, sustainable production, …</w:t>
        </w:r>
      </w:ins>
    </w:p>
    <w:p w:rsidR="004B6707" w:rsidRDefault="004B6707" w:rsidP="008B64B2">
      <w:pPr>
        <w:rPr>
          <w:rFonts w:ascii="Arial" w:hAnsi="Arial"/>
          <w:sz w:val="22"/>
        </w:rPr>
      </w:pPr>
    </w:p>
    <w:p w:rsidR="007E5E32" w:rsidRDefault="00007462" w:rsidP="008B64B2">
      <w:pPr>
        <w:rPr>
          <w:ins w:id="77" w:author="Notenbaert, An (ILRI)" w:date="2011-04-06T08:47:00Z"/>
          <w:rFonts w:ascii="Arial" w:hAnsi="Arial"/>
          <w:sz w:val="22"/>
        </w:rPr>
      </w:pPr>
      <w:ins w:id="78" w:author="Notenbaert, An (ILRI)" w:date="2011-04-06T08:47:00Z">
        <w:r>
          <w:rPr>
            <w:rFonts w:ascii="Arial" w:hAnsi="Arial"/>
            <w:sz w:val="22"/>
          </w:rPr>
          <w:t>Defining/analyzing constraints and priorities ~ GOALS ~ RMS definition (see above)</w:t>
        </w:r>
      </w:ins>
    </w:p>
    <w:p w:rsidR="00007462" w:rsidRDefault="00007462" w:rsidP="008B64B2">
      <w:pPr>
        <w:rPr>
          <w:ins w:id="79" w:author="Notenbaert, An (ILRI)" w:date="2011-04-06T08:48:00Z"/>
          <w:rFonts w:ascii="Arial" w:hAnsi="Arial"/>
          <w:sz w:val="22"/>
        </w:rPr>
      </w:pPr>
    </w:p>
    <w:p w:rsidR="00007462" w:rsidRDefault="00007462" w:rsidP="008B64B2">
      <w:pPr>
        <w:rPr>
          <w:ins w:id="80" w:author="Notenbaert, An (ILRI)" w:date="2011-04-06T08:48:00Z"/>
          <w:rFonts w:ascii="Arial" w:hAnsi="Arial"/>
          <w:sz w:val="22"/>
        </w:rPr>
      </w:pPr>
      <w:ins w:id="81" w:author="Notenbaert, An (ILRI)" w:date="2011-04-06T08:48:00Z">
        <w:r>
          <w:rPr>
            <w:rFonts w:ascii="Arial" w:hAnsi="Arial"/>
            <w:sz w:val="22"/>
          </w:rPr>
          <w:t>3.2 Potential</w:t>
        </w:r>
      </w:ins>
    </w:p>
    <w:p w:rsidR="00007462" w:rsidRDefault="00007462" w:rsidP="008B64B2">
      <w:pPr>
        <w:rPr>
          <w:ins w:id="82" w:author="Notenbaert, An (ILRI)" w:date="2011-04-06T08:48:00Z"/>
          <w:rFonts w:ascii="Arial" w:hAnsi="Arial"/>
          <w:sz w:val="22"/>
        </w:rPr>
      </w:pPr>
      <w:ins w:id="83" w:author="Notenbaert, An (ILRI)" w:date="2011-04-06T08:48:00Z">
        <w:r>
          <w:rPr>
            <w:rFonts w:ascii="Arial" w:hAnsi="Arial"/>
            <w:sz w:val="22"/>
          </w:rPr>
          <w:t>The potential is defined by suitability and impact</w:t>
        </w:r>
      </w:ins>
    </w:p>
    <w:p w:rsidR="00007462" w:rsidRDefault="00007462" w:rsidP="008B64B2">
      <w:pPr>
        <w:rPr>
          <w:ins w:id="84" w:author="Notenbaert, An (ILRI)" w:date="2011-04-06T08:48:00Z"/>
          <w:rFonts w:ascii="Arial" w:hAnsi="Arial"/>
          <w:sz w:val="22"/>
        </w:rPr>
      </w:pPr>
    </w:p>
    <w:p w:rsidR="00007462" w:rsidRPr="00007462" w:rsidRDefault="00007462" w:rsidP="00007462">
      <w:pPr>
        <w:pStyle w:val="ListParagraph"/>
        <w:numPr>
          <w:ilvl w:val="0"/>
          <w:numId w:val="1"/>
        </w:numPr>
        <w:rPr>
          <w:ins w:id="85" w:author="Notenbaert, An (ILRI)" w:date="2011-04-06T08:49:00Z"/>
          <w:rFonts w:ascii="Arial" w:hAnsi="Arial"/>
          <w:sz w:val="22"/>
        </w:rPr>
      </w:pPr>
      <w:ins w:id="86" w:author="Notenbaert, An (ILRI)" w:date="2011-04-06T08:49:00Z">
        <w:r w:rsidRPr="00007462">
          <w:rPr>
            <w:rFonts w:ascii="Arial" w:hAnsi="Arial"/>
            <w:sz w:val="22"/>
          </w:rPr>
          <w:t>S</w:t>
        </w:r>
      </w:ins>
      <w:ins w:id="87" w:author="Notenbaert, An (ILRI)" w:date="2011-04-06T08:52:00Z">
        <w:r>
          <w:rPr>
            <w:rFonts w:ascii="Arial" w:hAnsi="Arial"/>
            <w:sz w:val="22"/>
          </w:rPr>
          <w:t>tep</w:t>
        </w:r>
      </w:ins>
      <w:ins w:id="88" w:author="Notenbaert, An (ILRI)" w:date="2011-04-06T08:49:00Z">
        <w:r w:rsidR="0065446D">
          <w:rPr>
            <w:rFonts w:ascii="Arial" w:hAnsi="Arial"/>
            <w:sz w:val="22"/>
          </w:rPr>
          <w:t xml:space="preserve"> </w:t>
        </w:r>
      </w:ins>
      <w:ins w:id="89" w:author="Notenbaert, An (ILRI)" w:date="2011-04-06T15:51:00Z">
        <w:r w:rsidR="0065446D">
          <w:rPr>
            <w:rFonts w:ascii="Arial" w:hAnsi="Arial"/>
            <w:sz w:val="22"/>
          </w:rPr>
          <w:t>1</w:t>
        </w:r>
      </w:ins>
      <w:ins w:id="90" w:author="Notenbaert, An (ILRI)" w:date="2011-04-06T08:49:00Z">
        <w:r w:rsidR="0065446D">
          <w:rPr>
            <w:rFonts w:ascii="Arial" w:hAnsi="Arial"/>
            <w:sz w:val="22"/>
          </w:rPr>
          <w:t xml:space="preserve">: suitability maps for each </w:t>
        </w:r>
      </w:ins>
      <w:ins w:id="91" w:author="Notenbaert, An (ILRI)" w:date="2011-04-06T15:49:00Z">
        <w:r w:rsidR="0065446D">
          <w:rPr>
            <w:rFonts w:ascii="Arial" w:hAnsi="Arial"/>
            <w:sz w:val="22"/>
          </w:rPr>
          <w:t>practice</w:t>
        </w:r>
      </w:ins>
      <w:ins w:id="92" w:author="Notenbaert, An (ILRI)" w:date="2011-04-06T15:53:00Z">
        <w:r w:rsidR="000705CE">
          <w:rPr>
            <w:rFonts w:ascii="Arial" w:hAnsi="Arial"/>
            <w:sz w:val="22"/>
          </w:rPr>
          <w:t xml:space="preserve"> (only current or also future?)</w:t>
        </w:r>
      </w:ins>
    </w:p>
    <w:p w:rsidR="00007462" w:rsidRPr="00007462" w:rsidRDefault="00007462" w:rsidP="00007462">
      <w:pPr>
        <w:rPr>
          <w:ins w:id="93" w:author="Notenbaert, An (ILRI)" w:date="2011-04-06T08:49:00Z"/>
          <w:rFonts w:ascii="Arial" w:hAnsi="Arial"/>
          <w:sz w:val="22"/>
        </w:rPr>
      </w:pPr>
    </w:p>
    <w:p w:rsidR="0065446D" w:rsidRPr="0065446D" w:rsidRDefault="00007462" w:rsidP="0065446D">
      <w:pPr>
        <w:pStyle w:val="ListParagraph"/>
        <w:numPr>
          <w:ilvl w:val="0"/>
          <w:numId w:val="1"/>
        </w:numPr>
        <w:rPr>
          <w:ins w:id="94" w:author="Notenbaert, An (ILRI)" w:date="2011-04-06T08:53:00Z"/>
          <w:rFonts w:ascii="Arial" w:hAnsi="Arial"/>
          <w:sz w:val="22"/>
        </w:rPr>
      </w:pPr>
      <w:ins w:id="95" w:author="Notenbaert, An (ILRI)" w:date="2011-04-06T08:49:00Z">
        <w:r w:rsidRPr="00007462">
          <w:rPr>
            <w:rFonts w:ascii="Arial" w:hAnsi="Arial"/>
            <w:sz w:val="22"/>
          </w:rPr>
          <w:t>S</w:t>
        </w:r>
      </w:ins>
      <w:ins w:id="96" w:author="Notenbaert, An (ILRI)" w:date="2011-04-06T08:52:00Z">
        <w:r>
          <w:rPr>
            <w:rFonts w:ascii="Arial" w:hAnsi="Arial"/>
            <w:sz w:val="22"/>
          </w:rPr>
          <w:t>tep</w:t>
        </w:r>
      </w:ins>
      <w:ins w:id="97" w:author="Notenbaert, An (ILRI)" w:date="2011-04-06T08:49:00Z">
        <w:r w:rsidRPr="00007462">
          <w:rPr>
            <w:rFonts w:ascii="Arial" w:hAnsi="Arial"/>
            <w:sz w:val="22"/>
          </w:rPr>
          <w:t xml:space="preserve"> </w:t>
        </w:r>
      </w:ins>
      <w:ins w:id="98" w:author="Notenbaert, An (ILRI)" w:date="2011-04-06T15:51:00Z">
        <w:r w:rsidR="0065446D">
          <w:rPr>
            <w:rFonts w:ascii="Arial" w:hAnsi="Arial"/>
            <w:sz w:val="22"/>
          </w:rPr>
          <w:t>2</w:t>
        </w:r>
      </w:ins>
      <w:ins w:id="99" w:author="Notenbaert, An (ILRI)" w:date="2011-04-06T08:49:00Z">
        <w:r w:rsidRPr="00007462">
          <w:rPr>
            <w:rFonts w:ascii="Arial" w:hAnsi="Arial"/>
            <w:sz w:val="22"/>
          </w:rPr>
          <w:t>: clusters of targeted best-bet interventions</w:t>
        </w:r>
      </w:ins>
      <w:ins w:id="100" w:author="Notenbaert, An (ILRI)" w:date="2011-04-06T08:50:00Z">
        <w:r w:rsidRPr="00007462">
          <w:rPr>
            <w:rFonts w:ascii="Arial" w:hAnsi="Arial"/>
            <w:sz w:val="22"/>
          </w:rPr>
          <w:t xml:space="preserve"> / strategies</w:t>
        </w:r>
      </w:ins>
      <w:ins w:id="101" w:author="Notenbaert, An (ILRI)" w:date="2011-04-06T08:53:00Z">
        <w:r>
          <w:rPr>
            <w:rFonts w:ascii="Arial" w:hAnsi="Arial"/>
            <w:sz w:val="22"/>
          </w:rPr>
          <w:t xml:space="preserve"> </w:t>
        </w:r>
        <w:r w:rsidRPr="00007462">
          <w:rPr>
            <w:rFonts w:ascii="Arial" w:hAnsi="Arial"/>
            <w:sz w:val="22"/>
          </w:rPr>
          <w:t xml:space="preserve">(matched to priorities and constraints from above? </w:t>
        </w:r>
        <w:r>
          <w:rPr>
            <w:rFonts w:ascii="Arial" w:hAnsi="Arial"/>
            <w:sz w:val="22"/>
          </w:rPr>
          <w:t>Strategies c</w:t>
        </w:r>
        <w:r w:rsidRPr="00007462">
          <w:rPr>
            <w:rFonts w:ascii="Arial" w:hAnsi="Arial"/>
            <w:sz w:val="22"/>
          </w:rPr>
          <w:t>oming from N2?)</w:t>
        </w:r>
      </w:ins>
      <w:ins w:id="102" w:author="Notenbaert, An (ILRI)" w:date="2011-04-06T08:49:00Z">
        <w:r w:rsidRPr="00007462">
          <w:rPr>
            <w:rFonts w:ascii="Arial" w:hAnsi="Arial"/>
            <w:sz w:val="22"/>
          </w:rPr>
          <w:t xml:space="preserve"> </w:t>
        </w:r>
      </w:ins>
    </w:p>
    <w:p w:rsidR="0065446D" w:rsidRDefault="00007462" w:rsidP="00007462">
      <w:pPr>
        <w:ind w:firstLine="720"/>
        <w:rPr>
          <w:ins w:id="103" w:author="Notenbaert, An (ILRI)" w:date="2011-04-06T15:49:00Z"/>
          <w:rFonts w:ascii="Arial" w:hAnsi="Arial"/>
          <w:sz w:val="22"/>
        </w:rPr>
      </w:pPr>
      <w:ins w:id="104" w:author="Notenbaert, An (ILRI)" w:date="2011-04-06T08:49:00Z">
        <w:r w:rsidRPr="00007462">
          <w:sym w:font="Wingdings" w:char="F0E0"/>
        </w:r>
        <w:r w:rsidRPr="00007462">
          <w:rPr>
            <w:rFonts w:ascii="Arial" w:hAnsi="Arial"/>
            <w:sz w:val="22"/>
          </w:rPr>
          <w:t xml:space="preserve"> </w:t>
        </w:r>
      </w:ins>
      <w:proofErr w:type="gramStart"/>
      <w:ins w:id="105" w:author="Notenbaert, An (ILRI)" w:date="2011-04-06T15:49:00Z">
        <w:r w:rsidR="0065446D">
          <w:rPr>
            <w:rFonts w:ascii="Arial" w:hAnsi="Arial"/>
            <w:sz w:val="22"/>
          </w:rPr>
          <w:t>identify</w:t>
        </w:r>
        <w:proofErr w:type="gramEnd"/>
        <w:r w:rsidR="0065446D">
          <w:rPr>
            <w:rFonts w:ascii="Arial" w:hAnsi="Arial"/>
            <w:sz w:val="22"/>
          </w:rPr>
          <w:t xml:space="preserve"> landscapes within the basin where certain strategies might work</w:t>
        </w:r>
      </w:ins>
    </w:p>
    <w:p w:rsidR="00000000" w:rsidRDefault="00763F87">
      <w:pPr>
        <w:pStyle w:val="ListParagraph"/>
        <w:numPr>
          <w:ilvl w:val="0"/>
          <w:numId w:val="6"/>
        </w:numPr>
        <w:rPr>
          <w:ins w:id="106" w:author="Notenbaert, An (ILRI)" w:date="2011-04-06T08:49:00Z"/>
          <w:rFonts w:ascii="Arial" w:hAnsi="Arial"/>
          <w:sz w:val="22"/>
        </w:rPr>
      </w:pPr>
      <w:ins w:id="107" w:author="Notenbaert, An (ILRI)" w:date="2011-04-06T08:49:00Z">
        <w:r w:rsidRPr="00763F87">
          <w:rPr>
            <w:rFonts w:ascii="Arial" w:hAnsi="Arial"/>
            <w:sz w:val="22"/>
          </w:rPr>
          <w:t xml:space="preserve">this </w:t>
        </w:r>
      </w:ins>
      <w:ins w:id="108" w:author="Notenbaert, An (ILRI)" w:date="2011-04-06T15:50:00Z">
        <w:r w:rsidR="0065446D">
          <w:rPr>
            <w:rFonts w:ascii="Arial" w:hAnsi="Arial"/>
            <w:sz w:val="22"/>
          </w:rPr>
          <w:t>feeds into</w:t>
        </w:r>
      </w:ins>
      <w:ins w:id="109" w:author="Notenbaert, An (ILRI)" w:date="2011-04-06T08:49:00Z">
        <w:r w:rsidRPr="00763F87">
          <w:rPr>
            <w:rFonts w:ascii="Arial" w:hAnsi="Arial"/>
            <w:sz w:val="22"/>
          </w:rPr>
          <w:t xml:space="preserve"> the </w:t>
        </w:r>
      </w:ins>
      <w:ins w:id="110" w:author="Notenbaert, An (ILRI)" w:date="2011-04-06T15:50:00Z">
        <w:r w:rsidR="0065446D">
          <w:rPr>
            <w:rFonts w:ascii="Arial" w:hAnsi="Arial"/>
            <w:sz w:val="22"/>
          </w:rPr>
          <w:t xml:space="preserve">development of </w:t>
        </w:r>
      </w:ins>
      <w:ins w:id="111" w:author="Notenbaert, An (ILRI)" w:date="2011-04-06T08:49:00Z">
        <w:r w:rsidRPr="00763F87">
          <w:rPr>
            <w:rFonts w:ascii="Arial" w:hAnsi="Arial"/>
            <w:sz w:val="22"/>
          </w:rPr>
          <w:t xml:space="preserve">scenario’s </w:t>
        </w:r>
      </w:ins>
    </w:p>
    <w:p w:rsidR="00007462" w:rsidRPr="00007462" w:rsidRDefault="00007462" w:rsidP="00007462">
      <w:pPr>
        <w:rPr>
          <w:ins w:id="112" w:author="Notenbaert, An (ILRI)" w:date="2011-04-06T08:49:00Z"/>
          <w:rFonts w:ascii="Arial" w:hAnsi="Arial"/>
          <w:sz w:val="22"/>
        </w:rPr>
      </w:pPr>
    </w:p>
    <w:p w:rsidR="00007462" w:rsidRPr="00007462" w:rsidRDefault="00007462" w:rsidP="00007462">
      <w:pPr>
        <w:pStyle w:val="ListParagraph"/>
        <w:numPr>
          <w:ilvl w:val="0"/>
          <w:numId w:val="1"/>
        </w:numPr>
        <w:rPr>
          <w:ins w:id="113" w:author="Notenbaert, An (ILRI)" w:date="2011-04-06T08:36:00Z"/>
          <w:rFonts w:ascii="Arial" w:hAnsi="Arial"/>
          <w:sz w:val="22"/>
        </w:rPr>
      </w:pPr>
      <w:ins w:id="114" w:author="Notenbaert, An (ILRI)" w:date="2011-04-06T08:53:00Z">
        <w:r>
          <w:rPr>
            <w:rFonts w:ascii="Arial" w:hAnsi="Arial"/>
            <w:sz w:val="22"/>
          </w:rPr>
          <w:t xml:space="preserve">Step </w:t>
        </w:r>
      </w:ins>
      <w:ins w:id="115" w:author="Notenbaert, An (ILRI)" w:date="2011-04-06T15:51:00Z">
        <w:r w:rsidR="0065446D">
          <w:rPr>
            <w:rFonts w:ascii="Arial" w:hAnsi="Arial"/>
            <w:sz w:val="22"/>
          </w:rPr>
          <w:t>3</w:t>
        </w:r>
      </w:ins>
      <w:ins w:id="116" w:author="Notenbaert, An (ILRI)" w:date="2011-04-06T08:50:00Z">
        <w:r w:rsidRPr="00007462">
          <w:rPr>
            <w:rFonts w:ascii="Arial" w:hAnsi="Arial"/>
            <w:sz w:val="22"/>
          </w:rPr>
          <w:t>: impact assessment</w:t>
        </w:r>
      </w:ins>
      <w:ins w:id="117" w:author="Notenbaert, An (ILRI)" w:date="2011-04-06T17:24:00Z">
        <w:r w:rsidR="009D1999">
          <w:rPr>
            <w:rFonts w:ascii="Arial" w:hAnsi="Arial"/>
            <w:sz w:val="22"/>
          </w:rPr>
          <w:t xml:space="preserve"> (is there also cost/benefit analysis?)</w:t>
        </w:r>
      </w:ins>
    </w:p>
    <w:p w:rsidR="007E5E32" w:rsidRDefault="007E5E32" w:rsidP="008B64B2">
      <w:pPr>
        <w:rPr>
          <w:ins w:id="118" w:author="Notenbaert, An (ILRI)" w:date="2011-04-06T08:36:00Z"/>
          <w:rFonts w:ascii="Arial" w:hAnsi="Arial"/>
          <w:sz w:val="22"/>
        </w:rPr>
      </w:pPr>
    </w:p>
    <w:p w:rsidR="007E5E32" w:rsidRDefault="007E5E32" w:rsidP="008B64B2">
      <w:pPr>
        <w:rPr>
          <w:ins w:id="119" w:author="Notenbaert, An (ILRI)" w:date="2011-04-06T08:36:00Z"/>
          <w:rFonts w:ascii="Arial" w:hAnsi="Arial"/>
          <w:sz w:val="22"/>
        </w:rPr>
      </w:pPr>
    </w:p>
    <w:p w:rsidR="007E5E32" w:rsidRPr="007E5E32" w:rsidRDefault="007E5E32" w:rsidP="008B64B2">
      <w:pPr>
        <w:rPr>
          <w:ins w:id="120" w:author="Notenbaert, An (ILRI)" w:date="2011-04-06T08:36:00Z"/>
          <w:rFonts w:ascii="Arial" w:hAnsi="Arial"/>
        </w:rPr>
      </w:pPr>
      <w:ins w:id="121" w:author="Notenbaert, An (ILRI)" w:date="2011-04-06T08:36:00Z">
        <w:r w:rsidRPr="007E5E32">
          <w:rPr>
            <w:rFonts w:ascii="Arial" w:hAnsi="Arial"/>
          </w:rPr>
          <w:t>4. PROJECT INTERDEPENDENCIES</w:t>
        </w:r>
      </w:ins>
    </w:p>
    <w:p w:rsidR="00B16461" w:rsidRDefault="00B16461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Ideally project dependencies are something like:</w:t>
      </w:r>
    </w:p>
    <w:p w:rsidR="00B16461" w:rsidRDefault="00B16461" w:rsidP="008B64B2">
      <w:pPr>
        <w:rPr>
          <w:rFonts w:ascii="Arial" w:hAnsi="Arial"/>
          <w:sz w:val="22"/>
        </w:rPr>
      </w:pPr>
    </w:p>
    <w:p w:rsidR="00B16461" w:rsidRDefault="00B16461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N2 Strategies are basis for N3 </w:t>
      </w:r>
      <w:del w:id="122" w:author="Notenbaert, An (ILRI)" w:date="2011-04-06T08:37:00Z">
        <w:r w:rsidDel="007E5E32">
          <w:rPr>
            <w:rFonts w:ascii="Arial" w:hAnsi="Arial"/>
            <w:sz w:val="22"/>
          </w:rPr>
          <w:delText xml:space="preserve">and N4 for </w:delText>
        </w:r>
      </w:del>
      <w:r>
        <w:rPr>
          <w:rFonts w:ascii="Arial" w:hAnsi="Arial"/>
          <w:sz w:val="22"/>
        </w:rPr>
        <w:t>mapping and</w:t>
      </w:r>
      <w:ins w:id="123" w:author="Notenbaert, An (ILRI)" w:date="2011-04-06T08:37:00Z">
        <w:r w:rsidR="007E5E32">
          <w:rPr>
            <w:rFonts w:ascii="Arial" w:hAnsi="Arial"/>
            <w:sz w:val="22"/>
          </w:rPr>
          <w:t>, through scenarios, for N4</w:t>
        </w:r>
      </w:ins>
      <w:r>
        <w:rPr>
          <w:rFonts w:ascii="Arial" w:hAnsi="Arial"/>
          <w:sz w:val="22"/>
        </w:rPr>
        <w:t xml:space="preserve"> impact assessment</w:t>
      </w:r>
    </w:p>
    <w:p w:rsidR="00B16461" w:rsidRDefault="00B16461" w:rsidP="008B64B2">
      <w:pPr>
        <w:rPr>
          <w:rFonts w:ascii="Arial" w:hAnsi="Arial"/>
          <w:sz w:val="22"/>
        </w:rPr>
      </w:pPr>
    </w:p>
    <w:p w:rsidR="008231A1" w:rsidRDefault="00B16461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N2 landscape impacts on WP livelihoods and environment used to ‘ground truth’ validate or somehow confirm or make more accurate N3 and N4 mapping and impact assessment</w:t>
      </w:r>
      <w:r w:rsidR="005C43CA">
        <w:rPr>
          <w:rFonts w:ascii="Arial" w:hAnsi="Arial"/>
          <w:sz w:val="22"/>
        </w:rPr>
        <w:t xml:space="preserve"> (this must be post field work, so not before 3 and 4 develop methods/models…</w:t>
      </w:r>
    </w:p>
    <w:p w:rsidR="008231A1" w:rsidRDefault="008231A1" w:rsidP="008B64B2">
      <w:pPr>
        <w:rPr>
          <w:rFonts w:ascii="Arial" w:hAnsi="Arial"/>
          <w:sz w:val="22"/>
        </w:rPr>
      </w:pPr>
    </w:p>
    <w:p w:rsidR="00A06768" w:rsidRDefault="008231A1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N3 can confirm/demonstrate </w:t>
      </w:r>
      <w:del w:id="124" w:author="Notenbaert, An (ILRI)" w:date="2011-04-06T08:37:00Z">
        <w:r w:rsidDel="007E5E32">
          <w:rPr>
            <w:rFonts w:ascii="Arial" w:hAnsi="Arial"/>
            <w:sz w:val="22"/>
          </w:rPr>
          <w:delText>what is represented by N2 study sites in overall basin context</w:delText>
        </w:r>
      </w:del>
      <w:ins w:id="125" w:author="Notenbaert, An (ILRI)" w:date="2011-04-06T08:54:00Z">
        <w:r w:rsidR="00007462">
          <w:rPr>
            <w:rFonts w:ascii="Arial" w:hAnsi="Arial"/>
            <w:sz w:val="22"/>
          </w:rPr>
          <w:t xml:space="preserve"> </w:t>
        </w:r>
      </w:ins>
      <w:ins w:id="126" w:author="Notenbaert, An (ILRI)" w:date="2011-04-06T08:37:00Z">
        <w:r w:rsidR="007E5E32">
          <w:rPr>
            <w:rFonts w:ascii="Arial" w:hAnsi="Arial"/>
            <w:sz w:val="22"/>
          </w:rPr>
          <w:t>applicability/out-scaling potential of N2 RMS and interventions</w:t>
        </w:r>
      </w:ins>
    </w:p>
    <w:p w:rsidR="00A06768" w:rsidRDefault="00A06768" w:rsidP="008B64B2">
      <w:pPr>
        <w:rPr>
          <w:rFonts w:ascii="Arial" w:hAnsi="Arial"/>
          <w:sz w:val="22"/>
        </w:rPr>
      </w:pPr>
    </w:p>
    <w:p w:rsidR="00B16461" w:rsidRDefault="00A06768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Scenarios used by any</w:t>
      </w:r>
      <w:r w:rsidR="005C43CA">
        <w:rPr>
          <w:rFonts w:ascii="Arial" w:hAnsi="Arial"/>
          <w:sz w:val="22"/>
        </w:rPr>
        <w:t xml:space="preserve"> (N2, N3, N4, N5)</w:t>
      </w:r>
      <w:r>
        <w:rPr>
          <w:rFonts w:ascii="Arial" w:hAnsi="Arial"/>
          <w:sz w:val="22"/>
        </w:rPr>
        <w:t xml:space="preserve"> are consistent with others at least in a way that is easily communicated</w:t>
      </w:r>
    </w:p>
    <w:p w:rsidR="008808DC" w:rsidRDefault="008808DC" w:rsidP="008B64B2">
      <w:pPr>
        <w:rPr>
          <w:rFonts w:ascii="Arial" w:hAnsi="Arial"/>
          <w:sz w:val="22"/>
        </w:rPr>
      </w:pPr>
    </w:p>
    <w:p w:rsidR="008808DC" w:rsidRDefault="008808DC" w:rsidP="008B64B2">
      <w:pPr>
        <w:rPr>
          <w:rFonts w:ascii="Arial" w:hAnsi="Arial"/>
          <w:sz w:val="22"/>
        </w:rPr>
      </w:pPr>
    </w:p>
    <w:p w:rsidR="00A25A44" w:rsidRPr="004B6707" w:rsidRDefault="00A27AA8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page"/>
      </w:r>
      <w:ins w:id="127" w:author="Notenbaert, An (ILRI)" w:date="2011-04-06T08:46:00Z">
        <w:r w:rsidR="004B6707">
          <w:rPr>
            <w:rFonts w:ascii="Arial" w:hAnsi="Arial"/>
            <w:sz w:val="22"/>
          </w:rPr>
          <w:lastRenderedPageBreak/>
          <w:t xml:space="preserve">1. </w:t>
        </w:r>
      </w:ins>
      <w:r w:rsidR="00A25A44" w:rsidRPr="00870D33">
        <w:rPr>
          <w:rFonts w:ascii="Arial" w:hAnsi="Arial"/>
        </w:rPr>
        <w:t xml:space="preserve">RMS – </w:t>
      </w:r>
      <w:r w:rsidR="00A25A44" w:rsidRPr="00870D33">
        <w:rPr>
          <w:rFonts w:ascii="Arial" w:hAnsi="Arial"/>
          <w:i/>
        </w:rPr>
        <w:t>WHAT ARE WE TALKING ABOUT?</w:t>
      </w:r>
    </w:p>
    <w:p w:rsidR="00A25A44" w:rsidRDefault="00A25A44" w:rsidP="008B64B2">
      <w:pPr>
        <w:rPr>
          <w:rFonts w:ascii="Arial" w:hAnsi="Arial"/>
          <w:sz w:val="22"/>
        </w:rPr>
      </w:pPr>
    </w:p>
    <w:p w:rsidR="004C7479" w:rsidRDefault="00870D33" w:rsidP="008B64B2">
      <w:pPr>
        <w:rPr>
          <w:ins w:id="128" w:author="Notenbaert, An (ILRI)" w:date="2011-04-06T15:02:00Z"/>
          <w:rFonts w:ascii="Arial" w:hAnsi="Arial"/>
          <w:sz w:val="22"/>
        </w:rPr>
      </w:pPr>
      <w:r>
        <w:rPr>
          <w:rFonts w:ascii="Arial" w:hAnsi="Arial"/>
          <w:sz w:val="22"/>
        </w:rPr>
        <w:t>As</w:t>
      </w:r>
      <w:r w:rsidR="00D74FE2">
        <w:rPr>
          <w:rFonts w:ascii="Arial" w:hAnsi="Arial"/>
          <w:sz w:val="22"/>
        </w:rPr>
        <w:t xml:space="preserve"> a starting point for discussion the following </w:t>
      </w:r>
      <w:r w:rsidR="00A27AA8">
        <w:rPr>
          <w:rFonts w:ascii="Arial" w:hAnsi="Arial"/>
          <w:sz w:val="22"/>
        </w:rPr>
        <w:t>concept</w:t>
      </w:r>
      <w:ins w:id="129" w:author="Notenbaert, An (ILRI)" w:date="2011-04-06T15:04:00Z">
        <w:r w:rsidR="007C3A0F">
          <w:rPr>
            <w:rFonts w:ascii="Arial" w:hAnsi="Arial"/>
            <w:sz w:val="22"/>
          </w:rPr>
          <w:t>s</w:t>
        </w:r>
      </w:ins>
      <w:r w:rsidR="00A27AA8">
        <w:rPr>
          <w:rFonts w:ascii="Arial" w:hAnsi="Arial"/>
          <w:sz w:val="22"/>
        </w:rPr>
        <w:t xml:space="preserve"> </w:t>
      </w:r>
      <w:del w:id="130" w:author="Notenbaert, An (ILRI)" w:date="2011-04-06T15:04:00Z">
        <w:r w:rsidR="00A27AA8" w:rsidDel="007C3A0F">
          <w:rPr>
            <w:rFonts w:ascii="Arial" w:hAnsi="Arial"/>
            <w:sz w:val="22"/>
          </w:rPr>
          <w:delText>is proposed</w:delText>
        </w:r>
        <w:r w:rsidR="00D74FE2" w:rsidDel="007C3A0F">
          <w:rPr>
            <w:rFonts w:ascii="Arial" w:hAnsi="Arial"/>
            <w:sz w:val="22"/>
          </w:rPr>
          <w:delText xml:space="preserve"> for defining strategies in</w:delText>
        </w:r>
      </w:del>
      <w:ins w:id="131" w:author="Notenbaert, An (ILRI)" w:date="2011-04-06T15:04:00Z">
        <w:r w:rsidR="007C3A0F">
          <w:rPr>
            <w:rFonts w:ascii="Arial" w:hAnsi="Arial"/>
            <w:sz w:val="22"/>
          </w:rPr>
          <w:t>are defined, hopefully in</w:t>
        </w:r>
      </w:ins>
      <w:r w:rsidR="00D74FE2">
        <w:rPr>
          <w:rFonts w:ascii="Arial" w:hAnsi="Arial"/>
          <w:sz w:val="22"/>
        </w:rPr>
        <w:t xml:space="preserve"> a way that is useful to all three projects.  </w:t>
      </w:r>
    </w:p>
    <w:p w:rsidR="007C3A0F" w:rsidRDefault="007C3A0F" w:rsidP="008B64B2">
      <w:pPr>
        <w:rPr>
          <w:ins w:id="132" w:author="Notenbaert, An (ILRI)" w:date="2011-04-06T15:02:00Z"/>
          <w:rFonts w:ascii="Arial" w:hAnsi="Arial"/>
          <w:sz w:val="22"/>
        </w:rPr>
      </w:pPr>
    </w:p>
    <w:p w:rsidR="007C3A0F" w:rsidRDefault="007C3A0F" w:rsidP="007C3A0F">
      <w:pPr>
        <w:pStyle w:val="ListParagraph"/>
        <w:numPr>
          <w:ilvl w:val="0"/>
          <w:numId w:val="5"/>
        </w:numPr>
        <w:rPr>
          <w:ins w:id="133" w:author="Notenbaert, An (ILRI)" w:date="2011-04-06T15:03:00Z"/>
          <w:rFonts w:ascii="Arial" w:hAnsi="Arial"/>
          <w:sz w:val="22"/>
        </w:rPr>
      </w:pPr>
      <w:ins w:id="134" w:author="Notenbaert, An (ILRI)" w:date="2011-04-06T15:02:00Z">
        <w:r w:rsidRPr="007C3A0F">
          <w:rPr>
            <w:rFonts w:ascii="Arial" w:hAnsi="Arial"/>
            <w:sz w:val="22"/>
          </w:rPr>
          <w:t>Practice: a way of doing something</w:t>
        </w:r>
      </w:ins>
      <w:ins w:id="135" w:author="Notenbaert, An (ILRI)" w:date="2011-04-06T15:03:00Z">
        <w:r>
          <w:rPr>
            <w:rFonts w:ascii="Arial" w:hAnsi="Arial"/>
            <w:sz w:val="22"/>
          </w:rPr>
          <w:t xml:space="preserve">; this </w:t>
        </w:r>
        <w:r w:rsidRPr="007C3A0F">
          <w:rPr>
            <w:rFonts w:ascii="Arial" w:hAnsi="Arial"/>
            <w:sz w:val="22"/>
          </w:rPr>
          <w:t>suggests that an actor (farmer or community) decide</w:t>
        </w:r>
        <w:r>
          <w:rPr>
            <w:rFonts w:ascii="Arial" w:hAnsi="Arial"/>
            <w:sz w:val="22"/>
          </w:rPr>
          <w:t>s</w:t>
        </w:r>
        <w:r w:rsidRPr="007C3A0F">
          <w:rPr>
            <w:rFonts w:ascii="Arial" w:hAnsi="Arial"/>
            <w:sz w:val="22"/>
          </w:rPr>
          <w:t xml:space="preserve"> to do something</w:t>
        </w:r>
      </w:ins>
    </w:p>
    <w:p w:rsidR="007C3A0F" w:rsidRPr="007C3A0F" w:rsidRDefault="007C3A0F" w:rsidP="007C3A0F">
      <w:pPr>
        <w:pStyle w:val="ListParagraph"/>
        <w:numPr>
          <w:ilvl w:val="0"/>
          <w:numId w:val="5"/>
        </w:numPr>
        <w:rPr>
          <w:ins w:id="136" w:author="Notenbaert, An (ILRI)" w:date="2011-04-06T15:05:00Z"/>
          <w:rFonts w:ascii="Arial" w:hAnsi="Arial"/>
          <w:sz w:val="22"/>
        </w:rPr>
      </w:pPr>
      <w:ins w:id="137" w:author="Notenbaert, An (ILRI)" w:date="2011-04-06T15:03:00Z">
        <w:r>
          <w:rPr>
            <w:rFonts w:ascii="Arial" w:hAnsi="Arial"/>
            <w:sz w:val="22"/>
          </w:rPr>
          <w:t xml:space="preserve">Intervention: </w:t>
        </w:r>
      </w:ins>
      <w:ins w:id="138" w:author="Notenbaert, An (ILRI)" w:date="2011-04-06T15:04:00Z">
        <w:r w:rsidR="00763F87" w:rsidRPr="00763F87">
          <w:rPr>
            <w:rFonts w:ascii="Arial" w:hAnsi="Arial"/>
            <w:sz w:val="22"/>
          </w:rPr>
          <w:t>anything done to achieve a practice change</w:t>
        </w:r>
      </w:ins>
    </w:p>
    <w:p w:rsidR="007C3A0F" w:rsidRDefault="007C3A0F" w:rsidP="007C3A0F">
      <w:pPr>
        <w:pStyle w:val="ListParagraph"/>
        <w:numPr>
          <w:ilvl w:val="0"/>
          <w:numId w:val="5"/>
        </w:numPr>
        <w:rPr>
          <w:ins w:id="139" w:author="Notenbaert, An (ILRI)" w:date="2011-04-06T15:19:00Z"/>
          <w:rFonts w:ascii="Arial" w:hAnsi="Arial"/>
          <w:sz w:val="22"/>
        </w:rPr>
      </w:pPr>
      <w:ins w:id="140" w:author="Notenbaert, An (ILRI)" w:date="2011-04-06T15:19:00Z">
        <w:r>
          <w:rPr>
            <w:rFonts w:ascii="Arial" w:hAnsi="Arial"/>
            <w:sz w:val="22"/>
          </w:rPr>
          <w:t>Level (of organization): the unit at which a decision is taken</w:t>
        </w:r>
      </w:ins>
    </w:p>
    <w:p w:rsidR="00000000" w:rsidRDefault="00F4148F">
      <w:pPr>
        <w:pStyle w:val="ListParagraph"/>
        <w:rPr>
          <w:ins w:id="141" w:author="Notenbaert, An (ILRI)" w:date="2011-04-06T15:19:00Z"/>
          <w:rFonts w:ascii="Arial" w:hAnsi="Arial"/>
          <w:sz w:val="22"/>
        </w:rPr>
      </w:pPr>
    </w:p>
    <w:p w:rsidR="007C3A0F" w:rsidRPr="007C3A0F" w:rsidRDefault="007C3A0F" w:rsidP="007C3A0F">
      <w:pPr>
        <w:pStyle w:val="ListParagraph"/>
        <w:numPr>
          <w:ilvl w:val="0"/>
          <w:numId w:val="5"/>
        </w:numPr>
        <w:rPr>
          <w:rFonts w:ascii="Arial" w:hAnsi="Arial"/>
          <w:sz w:val="22"/>
        </w:rPr>
      </w:pPr>
    </w:p>
    <w:p w:rsidR="004C7479" w:rsidRDefault="00E062FE" w:rsidP="008B64B2">
      <w:pPr>
        <w:rPr>
          <w:rFonts w:ascii="Arial" w:hAnsi="Arial"/>
          <w:sz w:val="22"/>
        </w:rPr>
      </w:pPr>
      <w:ins w:id="142" w:author="Notenbaert, An (ILRI)" w:date="2011-04-06T15:20:00Z">
        <w:r>
          <w:rPr>
            <w:rFonts w:ascii="Arial" w:hAnsi="Arial"/>
            <w:sz w:val="22"/>
          </w:rPr>
          <w:t xml:space="preserve">A strategy would then be a combination of practices at different locations within the landscape aiming at a specific goal. </w:t>
        </w:r>
      </w:ins>
    </w:p>
    <w:p w:rsidR="004C7479" w:rsidRDefault="00D74FE2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Strategies would define </w:t>
      </w:r>
      <w:del w:id="143" w:author="Notenbaert, An (ILRI)" w:date="2011-04-06T15:21:00Z">
        <w:r w:rsidDel="00E062FE">
          <w:rPr>
            <w:rFonts w:ascii="Arial" w:hAnsi="Arial"/>
            <w:sz w:val="22"/>
          </w:rPr>
          <w:delText xml:space="preserve">main </w:delText>
        </w:r>
      </w:del>
      <w:ins w:id="144" w:author="Notenbaert, An (ILRI)" w:date="2011-04-06T15:21:00Z">
        <w:r w:rsidR="00E062FE">
          <w:rPr>
            <w:rFonts w:ascii="Arial" w:hAnsi="Arial"/>
            <w:sz w:val="22"/>
          </w:rPr>
          <w:t xml:space="preserve">this </w:t>
        </w:r>
      </w:ins>
      <w:r>
        <w:rPr>
          <w:rFonts w:ascii="Arial" w:hAnsi="Arial"/>
          <w:sz w:val="22"/>
        </w:rPr>
        <w:t xml:space="preserve">goal with attention to </w:t>
      </w:r>
      <w:r w:rsidR="00253296">
        <w:rPr>
          <w:rFonts w:ascii="Arial" w:hAnsi="Arial"/>
          <w:sz w:val="22"/>
        </w:rPr>
        <w:t xml:space="preserve">possibilities for </w:t>
      </w:r>
      <w:r>
        <w:rPr>
          <w:rFonts w:ascii="Arial" w:hAnsi="Arial"/>
          <w:sz w:val="22"/>
        </w:rPr>
        <w:t xml:space="preserve">measurable change (through scenarios) in </w:t>
      </w:r>
      <w:r w:rsidR="00870D33">
        <w:rPr>
          <w:rFonts w:ascii="Arial" w:hAnsi="Arial"/>
          <w:sz w:val="22"/>
        </w:rPr>
        <w:t xml:space="preserve">e.g. </w:t>
      </w:r>
      <w:r>
        <w:rPr>
          <w:rFonts w:ascii="Arial" w:hAnsi="Arial"/>
          <w:sz w:val="22"/>
        </w:rPr>
        <w:t xml:space="preserve">water, ecosystem services, tree cover, </w:t>
      </w:r>
      <w:r w:rsidR="00870D33">
        <w:rPr>
          <w:rFonts w:ascii="Arial" w:hAnsi="Arial"/>
          <w:sz w:val="22"/>
        </w:rPr>
        <w:t xml:space="preserve">or </w:t>
      </w:r>
      <w:r>
        <w:rPr>
          <w:rFonts w:ascii="Arial" w:hAnsi="Arial"/>
          <w:sz w:val="22"/>
        </w:rPr>
        <w:t>livelihoods</w:t>
      </w:r>
      <w:r w:rsidR="00253296">
        <w:rPr>
          <w:rFonts w:ascii="Arial" w:hAnsi="Arial"/>
          <w:sz w:val="22"/>
        </w:rPr>
        <w:t xml:space="preserve"> that is scalable (mapable). </w:t>
      </w:r>
    </w:p>
    <w:p w:rsidR="004C7479" w:rsidRDefault="004C7479" w:rsidP="008B64B2">
      <w:pPr>
        <w:rPr>
          <w:rFonts w:ascii="Arial" w:hAnsi="Arial"/>
          <w:sz w:val="22"/>
        </w:rPr>
      </w:pPr>
    </w:p>
    <w:p w:rsidR="00870D33" w:rsidRDefault="004C7479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Strategies should be specific to each </w:t>
      </w:r>
      <w:r w:rsidR="00870D33">
        <w:rPr>
          <w:rFonts w:ascii="Arial" w:hAnsi="Arial"/>
          <w:sz w:val="22"/>
        </w:rPr>
        <w:t xml:space="preserve">N2 </w:t>
      </w:r>
      <w:r>
        <w:rPr>
          <w:rFonts w:ascii="Arial" w:hAnsi="Arial"/>
          <w:sz w:val="22"/>
        </w:rPr>
        <w:t>case study with attention to differences in state of</w:t>
      </w:r>
      <w:r w:rsidR="00870D33">
        <w:rPr>
          <w:rFonts w:ascii="Arial" w:hAnsi="Arial"/>
          <w:sz w:val="22"/>
        </w:rPr>
        <w:t xml:space="preserve"> development, ecosystem factors, </w:t>
      </w:r>
      <w:r>
        <w:rPr>
          <w:rFonts w:ascii="Arial" w:hAnsi="Arial"/>
          <w:sz w:val="22"/>
        </w:rPr>
        <w:t>actors</w:t>
      </w:r>
      <w:r w:rsidR="00870D33">
        <w:rPr>
          <w:rFonts w:ascii="Arial" w:hAnsi="Arial"/>
          <w:sz w:val="22"/>
        </w:rPr>
        <w:t>, and promising entry points/opportunities</w:t>
      </w:r>
      <w:r>
        <w:rPr>
          <w:rFonts w:ascii="Arial" w:hAnsi="Arial"/>
          <w:sz w:val="22"/>
        </w:rPr>
        <w:t>.</w:t>
      </w:r>
    </w:p>
    <w:p w:rsidR="00870D33" w:rsidRDefault="00870D33" w:rsidP="008B64B2">
      <w:pPr>
        <w:rPr>
          <w:rFonts w:ascii="Arial" w:hAnsi="Arial"/>
          <w:sz w:val="22"/>
        </w:rPr>
      </w:pPr>
    </w:p>
    <w:p w:rsidR="00253296" w:rsidRDefault="00A25A44" w:rsidP="008B64B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Strategies would be achieved through ‘interventions’ that would be both biophysical or social, sometimes mainly social….</w:t>
      </w:r>
    </w:p>
    <w:p w:rsidR="00D74FE2" w:rsidRDefault="00D74FE2" w:rsidP="008B64B2">
      <w:pPr>
        <w:rPr>
          <w:rFonts w:ascii="Arial" w:hAnsi="Arial"/>
          <w:sz w:val="22"/>
        </w:rPr>
      </w:pPr>
    </w:p>
    <w:p w:rsidR="00253296" w:rsidRPr="00253296" w:rsidRDefault="00253296" w:rsidP="008B64B2">
      <w:pPr>
        <w:rPr>
          <w:rFonts w:ascii="Arial" w:hAnsi="Arial"/>
          <w:i/>
          <w:sz w:val="22"/>
        </w:rPr>
      </w:pPr>
      <w:r w:rsidRPr="00253296">
        <w:rPr>
          <w:rFonts w:ascii="Arial" w:hAnsi="Arial"/>
          <w:i/>
          <w:sz w:val="22"/>
        </w:rPr>
        <w:t>Example</w:t>
      </w:r>
    </w:p>
    <w:p w:rsidR="00253296" w:rsidRDefault="00253296" w:rsidP="008B64B2">
      <w:pPr>
        <w:rPr>
          <w:rFonts w:ascii="Arial" w:hAnsi="Arial"/>
          <w:sz w:val="22"/>
        </w:rPr>
      </w:pPr>
    </w:p>
    <w:p w:rsidR="00D74FE2" w:rsidRPr="00870D33" w:rsidRDefault="00D74FE2" w:rsidP="008B64B2">
      <w:pPr>
        <w:rPr>
          <w:rFonts w:ascii="Arial" w:hAnsi="Arial"/>
        </w:rPr>
      </w:pPr>
      <w:r w:rsidRPr="00870D33">
        <w:rPr>
          <w:rFonts w:ascii="Arial" w:hAnsi="Arial"/>
        </w:rPr>
        <w:t xml:space="preserve">Strategy: </w:t>
      </w:r>
    </w:p>
    <w:p w:rsidR="00D74FE2" w:rsidRDefault="00D74FE2" w:rsidP="008B64B2">
      <w:pPr>
        <w:rPr>
          <w:rFonts w:ascii="Arial" w:hAnsi="Arial"/>
          <w:sz w:val="22"/>
        </w:rPr>
      </w:pPr>
    </w:p>
    <w:p w:rsidR="00253296" w:rsidRDefault="00D74FE2" w:rsidP="00D74FE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Increase overall water retention and </w:t>
      </w:r>
      <w:r w:rsidR="00253296">
        <w:rPr>
          <w:rFonts w:ascii="Arial" w:hAnsi="Arial"/>
          <w:sz w:val="22"/>
        </w:rPr>
        <w:t>productive use in the landscape</w:t>
      </w:r>
      <w:r w:rsidR="00AE1CAC">
        <w:rPr>
          <w:rFonts w:ascii="Arial" w:hAnsi="Arial"/>
          <w:sz w:val="22"/>
        </w:rPr>
        <w:t>.</w:t>
      </w:r>
    </w:p>
    <w:p w:rsidR="00253296" w:rsidRDefault="00253296" w:rsidP="00D74FE2">
      <w:pPr>
        <w:rPr>
          <w:rFonts w:ascii="Arial" w:hAnsi="Arial"/>
          <w:sz w:val="22"/>
        </w:rPr>
      </w:pPr>
    </w:p>
    <w:p w:rsidR="00A25A44" w:rsidRDefault="00AE1CAC" w:rsidP="00D74FE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Or more detailed: </w:t>
      </w:r>
    </w:p>
    <w:p w:rsidR="00AE1CAC" w:rsidRDefault="00AE1CAC" w:rsidP="00D74FE2">
      <w:pPr>
        <w:rPr>
          <w:rFonts w:ascii="Arial" w:hAnsi="Arial"/>
          <w:sz w:val="22"/>
        </w:rPr>
      </w:pPr>
    </w:p>
    <w:p w:rsidR="00D74FE2" w:rsidRPr="00253296" w:rsidRDefault="00253296" w:rsidP="00D74FE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I</w:t>
      </w:r>
      <w:r>
        <w:rPr>
          <w:rFonts w:ascii="Arial" w:hAnsi="Arial"/>
          <w:iCs/>
          <w:sz w:val="22"/>
        </w:rPr>
        <w:t xml:space="preserve">ncrease tree cover overall, implement </w:t>
      </w:r>
      <w:r w:rsidR="00D74FE2" w:rsidRPr="00D74FE2">
        <w:rPr>
          <w:rFonts w:ascii="Arial" w:hAnsi="Arial"/>
          <w:iCs/>
          <w:sz w:val="22"/>
        </w:rPr>
        <w:t xml:space="preserve">other soil water conservation measures to reduce land degradation in highlands, and increase water control in </w:t>
      </w:r>
      <w:r w:rsidR="00D74FE2">
        <w:rPr>
          <w:rFonts w:ascii="Arial" w:hAnsi="Arial"/>
          <w:iCs/>
          <w:sz w:val="22"/>
        </w:rPr>
        <w:t>midl</w:t>
      </w:r>
      <w:r w:rsidR="00D74FE2" w:rsidRPr="00D74FE2">
        <w:rPr>
          <w:rFonts w:ascii="Arial" w:hAnsi="Arial"/>
          <w:iCs/>
          <w:sz w:val="22"/>
        </w:rPr>
        <w:t>ands and lowlands to stabilize and increase overall productivity and buffer against dry spells and climate variability</w:t>
      </w:r>
      <w:r>
        <w:rPr>
          <w:rFonts w:ascii="Arial" w:hAnsi="Arial"/>
          <w:iCs/>
          <w:sz w:val="22"/>
        </w:rPr>
        <w:t>.</w:t>
      </w:r>
    </w:p>
    <w:p w:rsidR="00D74FE2" w:rsidRDefault="00D74FE2" w:rsidP="008B64B2">
      <w:pPr>
        <w:rPr>
          <w:rFonts w:ascii="Arial" w:hAnsi="Arial"/>
          <w:sz w:val="22"/>
        </w:rPr>
      </w:pPr>
    </w:p>
    <w:p w:rsidR="008B64B2" w:rsidRPr="00870D33" w:rsidRDefault="00D74FE2" w:rsidP="008B64B2">
      <w:pPr>
        <w:rPr>
          <w:rFonts w:ascii="Arial" w:hAnsi="Arial"/>
        </w:rPr>
      </w:pPr>
      <w:del w:id="145" w:author="Notenbaert, An (ILRI)" w:date="2011-04-06T15:40:00Z">
        <w:r w:rsidRPr="00870D33" w:rsidDel="0001396C">
          <w:rPr>
            <w:rFonts w:ascii="Arial" w:hAnsi="Arial"/>
          </w:rPr>
          <w:delText>Interventions</w:delText>
        </w:r>
      </w:del>
      <w:ins w:id="146" w:author="Notenbaert, An (ILRI)" w:date="2011-04-06T15:40:00Z">
        <w:r w:rsidR="0001396C">
          <w:rPr>
            <w:rFonts w:ascii="Arial" w:hAnsi="Arial"/>
          </w:rPr>
          <w:t>Practices</w:t>
        </w:r>
      </w:ins>
      <w:r w:rsidR="00253296" w:rsidRPr="00870D33">
        <w:rPr>
          <w:rFonts w:ascii="Arial" w:hAnsi="Arial"/>
        </w:rPr>
        <w:t>:</w:t>
      </w:r>
    </w:p>
    <w:p w:rsidR="008B64B2" w:rsidRDefault="008B64B2" w:rsidP="008B64B2">
      <w:pPr>
        <w:rPr>
          <w:rFonts w:ascii="Arial" w:hAnsi="Arial"/>
          <w:sz w:val="22"/>
        </w:rPr>
      </w:pPr>
    </w:p>
    <w:p w:rsidR="00253296" w:rsidRPr="00253296" w:rsidRDefault="00253296" w:rsidP="00253296">
      <w:pPr>
        <w:rPr>
          <w:rFonts w:ascii="Arial" w:hAnsi="Arial"/>
          <w:iCs/>
          <w:sz w:val="22"/>
          <w:u w:val="single"/>
        </w:rPr>
      </w:pPr>
      <w:r w:rsidRPr="00253296">
        <w:rPr>
          <w:rFonts w:ascii="Arial" w:hAnsi="Arial"/>
          <w:iCs/>
          <w:sz w:val="22"/>
          <w:u w:val="single"/>
        </w:rPr>
        <w:t>Biophysical</w:t>
      </w:r>
    </w:p>
    <w:p w:rsidR="00253296" w:rsidRPr="00253296" w:rsidRDefault="00253296" w:rsidP="00253296">
      <w:pPr>
        <w:rPr>
          <w:rFonts w:ascii="Arial" w:hAnsi="Arial"/>
          <w:sz w:val="22"/>
        </w:rPr>
      </w:pPr>
      <w:r w:rsidRPr="00253296">
        <w:rPr>
          <w:rFonts w:ascii="Arial" w:hAnsi="Arial"/>
          <w:iCs/>
          <w:sz w:val="22"/>
        </w:rPr>
        <w:t xml:space="preserve">Ag water management </w:t>
      </w:r>
      <w:del w:id="147" w:author="Notenbaert, An (ILRI)" w:date="2011-04-06T15:40:00Z">
        <w:r w:rsidRPr="00253296" w:rsidDel="0001396C">
          <w:rPr>
            <w:rFonts w:ascii="Arial" w:hAnsi="Arial"/>
            <w:iCs/>
            <w:sz w:val="22"/>
          </w:rPr>
          <w:delText>interventions</w:delText>
        </w:r>
      </w:del>
      <w:r w:rsidRPr="00253296">
        <w:rPr>
          <w:rFonts w:ascii="Arial" w:hAnsi="Arial"/>
          <w:iCs/>
          <w:sz w:val="22"/>
        </w:rPr>
        <w:t xml:space="preserve"> – small scale irrigation; groundwater development; rainwater harvesting; soil water management</w:t>
      </w:r>
    </w:p>
    <w:p w:rsidR="00253296" w:rsidRPr="00253296" w:rsidRDefault="00253296" w:rsidP="00253296">
      <w:pPr>
        <w:rPr>
          <w:rFonts w:ascii="Arial" w:hAnsi="Arial"/>
          <w:sz w:val="22"/>
        </w:rPr>
      </w:pPr>
      <w:r w:rsidRPr="00253296">
        <w:rPr>
          <w:rFonts w:ascii="Arial" w:hAnsi="Arial"/>
          <w:iCs/>
          <w:sz w:val="22"/>
        </w:rPr>
        <w:t>Soil conservation measures: reforestation, gully rehabilitation</w:t>
      </w:r>
    </w:p>
    <w:p w:rsidR="00253296" w:rsidRPr="00253296" w:rsidRDefault="00253296" w:rsidP="00253296">
      <w:pPr>
        <w:rPr>
          <w:rFonts w:ascii="Arial" w:hAnsi="Arial"/>
          <w:iCs/>
          <w:sz w:val="22"/>
        </w:rPr>
      </w:pPr>
      <w:r w:rsidRPr="00253296">
        <w:rPr>
          <w:rFonts w:ascii="Arial" w:hAnsi="Arial"/>
          <w:iCs/>
          <w:sz w:val="22"/>
        </w:rPr>
        <w:t>Agroforestry</w:t>
      </w:r>
      <w:r>
        <w:rPr>
          <w:rFonts w:ascii="Arial" w:hAnsi="Arial"/>
          <w:iCs/>
          <w:sz w:val="22"/>
        </w:rPr>
        <w:t>, multipurpose trees and fruit trees</w:t>
      </w:r>
    </w:p>
    <w:p w:rsidR="002746CA" w:rsidRDefault="00253296" w:rsidP="00253296">
      <w:pPr>
        <w:rPr>
          <w:rFonts w:ascii="Arial" w:hAnsi="Arial"/>
          <w:iCs/>
          <w:sz w:val="22"/>
        </w:rPr>
      </w:pPr>
      <w:r w:rsidRPr="00253296">
        <w:rPr>
          <w:rFonts w:ascii="Arial" w:hAnsi="Arial"/>
          <w:iCs/>
          <w:sz w:val="22"/>
        </w:rPr>
        <w:t>Grazing pressure management</w:t>
      </w:r>
    </w:p>
    <w:p w:rsidR="00253296" w:rsidRPr="00253296" w:rsidRDefault="002746CA" w:rsidP="00253296">
      <w:pPr>
        <w:rPr>
          <w:rFonts w:ascii="Arial" w:hAnsi="Arial"/>
          <w:sz w:val="22"/>
        </w:rPr>
      </w:pPr>
      <w:r>
        <w:rPr>
          <w:rFonts w:ascii="Arial" w:hAnsi="Arial"/>
          <w:iCs/>
          <w:sz w:val="22"/>
        </w:rPr>
        <w:t>Livestock fodder improvement</w:t>
      </w:r>
    </w:p>
    <w:p w:rsidR="0001396C" w:rsidRDefault="00253296" w:rsidP="00253296">
      <w:pPr>
        <w:rPr>
          <w:ins w:id="148" w:author="Notenbaert, An (ILRI)" w:date="2011-04-06T15:41:00Z"/>
          <w:rFonts w:ascii="Arial" w:hAnsi="Arial"/>
          <w:iCs/>
          <w:sz w:val="22"/>
        </w:rPr>
      </w:pPr>
      <w:del w:id="149" w:author="Notenbaert, An (ILRI)" w:date="2011-04-06T15:42:00Z">
        <w:r w:rsidRPr="00253296" w:rsidDel="0001396C">
          <w:rPr>
            <w:rFonts w:ascii="Arial" w:hAnsi="Arial"/>
            <w:iCs/>
            <w:sz w:val="22"/>
          </w:rPr>
          <w:delText>Change in ag</w:delText>
        </w:r>
        <w:r w:rsidDel="0001396C">
          <w:rPr>
            <w:rFonts w:ascii="Arial" w:hAnsi="Arial"/>
            <w:iCs/>
            <w:sz w:val="22"/>
          </w:rPr>
          <w:delText>ricultural</w:delText>
        </w:r>
        <w:r w:rsidRPr="00253296" w:rsidDel="0001396C">
          <w:rPr>
            <w:rFonts w:ascii="Arial" w:hAnsi="Arial"/>
            <w:iCs/>
            <w:sz w:val="22"/>
          </w:rPr>
          <w:delText xml:space="preserve"> production systems</w:delText>
        </w:r>
      </w:del>
    </w:p>
    <w:p w:rsidR="0001396C" w:rsidRPr="0001396C" w:rsidRDefault="00763F87" w:rsidP="00253296">
      <w:pPr>
        <w:rPr>
          <w:ins w:id="150" w:author="Notenbaert, An (ILRI)" w:date="2011-04-06T15:41:00Z"/>
          <w:rFonts w:ascii="Arial" w:hAnsi="Arial"/>
          <w:iCs/>
          <w:sz w:val="22"/>
          <w:u w:val="single"/>
          <w:rPrChange w:id="151" w:author="Notenbaert, An (ILRI)" w:date="2011-04-06T15:41:00Z">
            <w:rPr>
              <w:ins w:id="152" w:author="Notenbaert, An (ILRI)" w:date="2011-04-06T15:41:00Z"/>
              <w:rFonts w:ascii="Arial" w:hAnsi="Arial"/>
              <w:iCs/>
              <w:sz w:val="22"/>
            </w:rPr>
          </w:rPrChange>
        </w:rPr>
      </w:pPr>
      <w:ins w:id="153" w:author="Notenbaert, An (ILRI)" w:date="2011-04-06T15:41:00Z">
        <w:r w:rsidRPr="00763F87">
          <w:rPr>
            <w:rFonts w:ascii="Arial" w:hAnsi="Arial"/>
            <w:iCs/>
            <w:sz w:val="22"/>
            <w:u w:val="single"/>
            <w:rPrChange w:id="154" w:author="Notenbaert, An (ILRI)" w:date="2011-04-06T15:41:00Z">
              <w:rPr>
                <w:rFonts w:ascii="Arial" w:hAnsi="Arial"/>
                <w:iCs/>
                <w:sz w:val="22"/>
              </w:rPr>
            </w:rPrChange>
          </w:rPr>
          <w:t>Social / economic</w:t>
        </w:r>
      </w:ins>
    </w:p>
    <w:p w:rsidR="0001396C" w:rsidRDefault="0001396C" w:rsidP="00253296">
      <w:pPr>
        <w:rPr>
          <w:ins w:id="155" w:author="Notenbaert, An (ILRI)" w:date="2011-04-06T15:41:00Z"/>
          <w:rFonts w:ascii="Arial" w:hAnsi="Arial"/>
          <w:iCs/>
          <w:sz w:val="22"/>
        </w:rPr>
      </w:pPr>
      <w:ins w:id="156" w:author="Notenbaert, An (ILRI)" w:date="2011-04-06T15:41:00Z">
        <w:r>
          <w:rPr>
            <w:rFonts w:ascii="Arial" w:hAnsi="Arial"/>
            <w:iCs/>
            <w:sz w:val="22"/>
          </w:rPr>
          <w:t>Collective action</w:t>
        </w:r>
      </w:ins>
    </w:p>
    <w:p w:rsidR="0001396C" w:rsidRDefault="0001396C" w:rsidP="00253296">
      <w:pPr>
        <w:rPr>
          <w:ins w:id="157" w:author="Notenbaert, An (ILRI)" w:date="2011-04-06T15:41:00Z"/>
          <w:rFonts w:ascii="Arial" w:hAnsi="Arial"/>
          <w:iCs/>
          <w:sz w:val="22"/>
        </w:rPr>
      </w:pPr>
      <w:ins w:id="158" w:author="Notenbaert, An (ILRI)" w:date="2011-04-06T15:41:00Z">
        <w:r>
          <w:rPr>
            <w:rFonts w:ascii="Arial" w:hAnsi="Arial"/>
            <w:iCs/>
            <w:sz w:val="22"/>
          </w:rPr>
          <w:t>Marketing of products</w:t>
        </w:r>
      </w:ins>
    </w:p>
    <w:p w:rsidR="0001396C" w:rsidRPr="00253296" w:rsidRDefault="0001396C" w:rsidP="00253296">
      <w:pPr>
        <w:rPr>
          <w:rFonts w:ascii="Arial" w:hAnsi="Arial"/>
          <w:iCs/>
          <w:sz w:val="22"/>
        </w:rPr>
      </w:pPr>
    </w:p>
    <w:p w:rsidR="0001396C" w:rsidRDefault="0001396C" w:rsidP="0001396C">
      <w:pPr>
        <w:rPr>
          <w:ins w:id="159" w:author="Notenbaert, An (ILRI)" w:date="2011-04-06T15:45:00Z"/>
          <w:rFonts w:ascii="Arial" w:hAnsi="Arial"/>
        </w:rPr>
      </w:pPr>
      <w:ins w:id="160" w:author="Notenbaert, An (ILRI)" w:date="2011-04-06T15:45:00Z">
        <w:r>
          <w:rPr>
            <w:rFonts w:ascii="Arial" w:hAnsi="Arial"/>
          </w:rPr>
          <w:lastRenderedPageBreak/>
          <w:t>Interventions:</w:t>
        </w:r>
      </w:ins>
    </w:p>
    <w:p w:rsidR="0001396C" w:rsidRDefault="0001396C" w:rsidP="0001396C">
      <w:pPr>
        <w:rPr>
          <w:ins w:id="161" w:author="Notenbaert, An (ILRI)" w:date="2011-04-06T15:45:00Z"/>
          <w:rFonts w:ascii="Arial" w:hAnsi="Arial"/>
          <w:iCs/>
          <w:sz w:val="22"/>
        </w:rPr>
      </w:pPr>
    </w:p>
    <w:p w:rsidR="0001396C" w:rsidRDefault="0001396C" w:rsidP="0001396C">
      <w:pPr>
        <w:rPr>
          <w:ins w:id="162" w:author="Notenbaert, An (ILRI)" w:date="2011-04-06T15:43:00Z"/>
          <w:rFonts w:ascii="Arial" w:hAnsi="Arial"/>
          <w:iCs/>
          <w:sz w:val="22"/>
        </w:rPr>
      </w:pPr>
      <w:ins w:id="163" w:author="Notenbaert, An (ILRI)" w:date="2011-04-06T15:42:00Z">
        <w:r w:rsidRPr="00253296">
          <w:rPr>
            <w:rFonts w:ascii="Arial" w:hAnsi="Arial"/>
            <w:iCs/>
            <w:sz w:val="22"/>
          </w:rPr>
          <w:t>Change in ag</w:t>
        </w:r>
        <w:r>
          <w:rPr>
            <w:rFonts w:ascii="Arial" w:hAnsi="Arial"/>
            <w:iCs/>
            <w:sz w:val="22"/>
          </w:rPr>
          <w:t>ricultural</w:t>
        </w:r>
        <w:r w:rsidRPr="00253296">
          <w:rPr>
            <w:rFonts w:ascii="Arial" w:hAnsi="Arial"/>
            <w:iCs/>
            <w:sz w:val="22"/>
          </w:rPr>
          <w:t xml:space="preserve"> production systems</w:t>
        </w:r>
      </w:ins>
    </w:p>
    <w:p w:rsidR="0001396C" w:rsidDel="0001396C" w:rsidRDefault="0001396C" w:rsidP="00253296">
      <w:pPr>
        <w:rPr>
          <w:del w:id="164" w:author="Notenbaert, An (ILRI)" w:date="2011-04-06T15:44:00Z"/>
          <w:rFonts w:ascii="Arial" w:hAnsi="Arial"/>
          <w:sz w:val="22"/>
          <w:u w:val="single"/>
        </w:rPr>
      </w:pPr>
    </w:p>
    <w:p w:rsidR="00253296" w:rsidRPr="00253296" w:rsidDel="0001396C" w:rsidRDefault="00253296" w:rsidP="00253296">
      <w:pPr>
        <w:rPr>
          <w:del w:id="165" w:author="Notenbaert, An (ILRI)" w:date="2011-04-06T15:44:00Z"/>
          <w:rFonts w:ascii="Arial" w:hAnsi="Arial"/>
          <w:sz w:val="22"/>
        </w:rPr>
      </w:pPr>
      <w:del w:id="166" w:author="Notenbaert, An (ILRI)" w:date="2011-04-06T15:44:00Z">
        <w:r w:rsidRPr="00253296" w:rsidDel="0001396C">
          <w:rPr>
            <w:rFonts w:ascii="Arial" w:hAnsi="Arial"/>
            <w:sz w:val="22"/>
            <w:u w:val="single"/>
          </w:rPr>
          <w:delText>Social / economic</w:delText>
        </w:r>
        <w:r w:rsidR="00870D33" w:rsidRPr="00870D33" w:rsidDel="0001396C">
          <w:rPr>
            <w:rFonts w:ascii="Arial" w:hAnsi="Arial"/>
            <w:i/>
            <w:sz w:val="22"/>
          </w:rPr>
          <w:delText xml:space="preserve">(these </w:delText>
        </w:r>
        <w:r w:rsidR="00870D33" w:rsidDel="0001396C">
          <w:rPr>
            <w:rFonts w:ascii="Arial" w:hAnsi="Arial"/>
            <w:i/>
            <w:sz w:val="22"/>
          </w:rPr>
          <w:delText xml:space="preserve">may </w:delText>
        </w:r>
        <w:r w:rsidR="00870D33" w:rsidRPr="00870D33" w:rsidDel="0001396C">
          <w:rPr>
            <w:rFonts w:ascii="Arial" w:hAnsi="Arial"/>
            <w:i/>
            <w:sz w:val="22"/>
          </w:rPr>
          <w:delText>have a lot to do with our outcome logic…)</w:delText>
        </w:r>
      </w:del>
    </w:p>
    <w:p w:rsidR="00253296" w:rsidRPr="00253296" w:rsidRDefault="00253296" w:rsidP="00253296">
      <w:pPr>
        <w:rPr>
          <w:rFonts w:ascii="Arial" w:hAnsi="Arial"/>
          <w:sz w:val="22"/>
        </w:rPr>
      </w:pPr>
      <w:r w:rsidRPr="00253296">
        <w:rPr>
          <w:rFonts w:ascii="Arial" w:hAnsi="Arial"/>
          <w:iCs/>
          <w:sz w:val="22"/>
        </w:rPr>
        <w:t xml:space="preserve">Increase capacity of communities for collective action </w:t>
      </w:r>
    </w:p>
    <w:p w:rsidR="00390375" w:rsidRDefault="00253296" w:rsidP="00253296">
      <w:pPr>
        <w:rPr>
          <w:rFonts w:ascii="Arial" w:hAnsi="Arial"/>
          <w:iCs/>
          <w:sz w:val="22"/>
        </w:rPr>
      </w:pPr>
      <w:r w:rsidRPr="00253296">
        <w:rPr>
          <w:rFonts w:ascii="Arial" w:hAnsi="Arial"/>
          <w:iCs/>
          <w:sz w:val="22"/>
        </w:rPr>
        <w:t>Increase capacity of planners to use improved integration tools (by sector and landscape niche)</w:t>
      </w:r>
    </w:p>
    <w:p w:rsidR="00253296" w:rsidRPr="00253296" w:rsidRDefault="00390375" w:rsidP="00253296">
      <w:pPr>
        <w:rPr>
          <w:rFonts w:ascii="Arial" w:hAnsi="Arial"/>
          <w:sz w:val="22"/>
        </w:rPr>
      </w:pPr>
      <w:r>
        <w:rPr>
          <w:rFonts w:ascii="Arial" w:hAnsi="Arial"/>
          <w:iCs/>
          <w:sz w:val="22"/>
        </w:rPr>
        <w:t xml:space="preserve">Increase access to markets </w:t>
      </w:r>
    </w:p>
    <w:p w:rsidR="00253296" w:rsidRPr="00253296" w:rsidRDefault="00253296" w:rsidP="00253296">
      <w:pPr>
        <w:rPr>
          <w:rFonts w:ascii="Arial" w:hAnsi="Arial"/>
          <w:sz w:val="22"/>
        </w:rPr>
      </w:pPr>
      <w:r w:rsidRPr="00253296">
        <w:rPr>
          <w:rFonts w:ascii="Arial" w:hAnsi="Arial"/>
          <w:iCs/>
          <w:sz w:val="22"/>
        </w:rPr>
        <w:t>economic instruments</w:t>
      </w:r>
      <w:r>
        <w:rPr>
          <w:rFonts w:ascii="Arial" w:hAnsi="Arial"/>
          <w:iCs/>
          <w:sz w:val="22"/>
        </w:rPr>
        <w:t xml:space="preserve"> (PES)</w:t>
      </w:r>
    </w:p>
    <w:p w:rsidR="008B64B2" w:rsidRDefault="008B64B2" w:rsidP="008B64B2">
      <w:pPr>
        <w:rPr>
          <w:ins w:id="167" w:author="Notenbaert, An (ILRI)" w:date="2011-04-06T15:46:00Z"/>
          <w:rFonts w:ascii="Arial" w:hAnsi="Arial"/>
          <w:sz w:val="22"/>
        </w:rPr>
      </w:pPr>
    </w:p>
    <w:p w:rsidR="0001396C" w:rsidRPr="0001396C" w:rsidRDefault="0001396C" w:rsidP="0001396C">
      <w:pPr>
        <w:rPr>
          <w:ins w:id="168" w:author="Notenbaert, An (ILRI)" w:date="2011-04-06T15:46:00Z"/>
          <w:rFonts w:ascii="Arial" w:hAnsi="Arial"/>
          <w:iCs/>
          <w:sz w:val="22"/>
        </w:rPr>
      </w:pPr>
      <w:ins w:id="169" w:author="Notenbaert, An (ILRI)" w:date="2011-04-06T15:46:00Z">
        <w:r>
          <w:rPr>
            <w:rFonts w:ascii="Arial" w:hAnsi="Arial"/>
            <w:iCs/>
            <w:sz w:val="22"/>
          </w:rPr>
          <w:t>B</w:t>
        </w:r>
        <w:r w:rsidRPr="0001396C">
          <w:rPr>
            <w:rFonts w:ascii="Arial" w:hAnsi="Arial"/>
            <w:iCs/>
            <w:sz w:val="22"/>
          </w:rPr>
          <w:t>io-physical and social interventions are intimately</w:t>
        </w:r>
        <w:r>
          <w:rPr>
            <w:rFonts w:ascii="Arial" w:hAnsi="Arial"/>
            <w:iCs/>
            <w:sz w:val="22"/>
          </w:rPr>
          <w:t xml:space="preserve"> linked.  D</w:t>
        </w:r>
        <w:r w:rsidRPr="0001396C">
          <w:rPr>
            <w:rFonts w:ascii="Arial" w:hAnsi="Arial"/>
            <w:iCs/>
            <w:sz w:val="22"/>
          </w:rPr>
          <w:t xml:space="preserve">epending on the practice change needed/wished, there might be a need for social intervention (like building communities/platforms). One could look at ecosystem services resulting from water related practices as a transaction and use concepts from new institutional economics to link “bio-physical interventions” to “social interventions”. Such an approach can take among others take property rights or intangible values into account. </w:t>
        </w:r>
      </w:ins>
    </w:p>
    <w:p w:rsidR="0001396C" w:rsidRPr="00253296" w:rsidRDefault="0001396C" w:rsidP="008B64B2">
      <w:pPr>
        <w:rPr>
          <w:rFonts w:ascii="Arial" w:hAnsi="Arial"/>
          <w:sz w:val="22"/>
        </w:rPr>
      </w:pPr>
    </w:p>
    <w:p w:rsidR="00F86FD1" w:rsidRDefault="00F86FD1" w:rsidP="00F86FD1">
      <w:pPr>
        <w:rPr>
          <w:ins w:id="170" w:author="Notenbaert, An (ILRI)" w:date="2011-04-06T15:43:00Z"/>
          <w:rFonts w:ascii="Arial" w:hAnsi="Arial"/>
          <w:sz w:val="22"/>
        </w:rPr>
      </w:pPr>
    </w:p>
    <w:p w:rsidR="0001396C" w:rsidRDefault="0001396C" w:rsidP="00F86FD1">
      <w:pPr>
        <w:rPr>
          <w:ins w:id="171" w:author="Notenbaert, An (ILRI)" w:date="2011-04-06T15:43:00Z"/>
          <w:rFonts w:ascii="Arial" w:hAnsi="Arial"/>
          <w:sz w:val="22"/>
        </w:rPr>
      </w:pPr>
    </w:p>
    <w:p w:rsidR="0001396C" w:rsidRDefault="00763F87" w:rsidP="0001396C">
      <w:pPr>
        <w:rPr>
          <w:ins w:id="172" w:author="Notenbaert, An (ILRI)" w:date="2011-04-06T15:44:00Z"/>
        </w:rPr>
      </w:pPr>
      <w:ins w:id="173" w:author="Notenbaert, An (ILRI)" w:date="2011-04-06T15:44:00Z">
        <w:r>
          <w:rPr>
            <w:noProof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3" type="#_x0000_t32" style="position:absolute;margin-left:-28.25pt;margin-top:173.8pt;width:522pt;height:.6pt;z-index:251665408" o:connectortype="straight">
              <v:stroke dashstyle="dash"/>
            </v:shape>
          </w:pict>
        </w:r>
        <w:r>
          <w:rPr>
            <w:noProof/>
          </w:rPr>
          <w:pict>
            <v:shape id="_x0000_s1042" type="#_x0000_t32" style="position:absolute;margin-left:-28.25pt;margin-top:77.2pt;width:522pt;height:.6pt;z-index:251664384" o:connectortype="straight">
              <v:stroke dashstyle="dash"/>
            </v:shape>
          </w:pict>
        </w:r>
        <w:r>
          <w:pict>
            <v:group id="_x0000_s1031" editas="canvas" style="width:471.4pt;height:278.2pt;mso-position-horizontal-relative:char;mso-position-vertical-relative:line" coordorigin="1436,4888" coordsize="9428,5564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2" type="#_x0000_t75" style="position:absolute;left:1436;top:4888;width:9428;height:5564" o:preferrelative="f">
                <v:fill o:detectmouseclick="t"/>
                <v:path o:extrusionok="t" o:connecttype="none"/>
                <o:lock v:ext="edit" text="t"/>
              </v:shape>
              <v:shape id="_x0000_s1033" style="position:absolute;left:1458;top:5156;width:8292;height:4720" coordsize="8291,4720" path="m,136c250,68,501,,863,268v362,268,958,1120,1308,1476c2521,2100,2557,2074,2963,2404v406,330,756,934,1644,1320c5495,4110,7677,4554,8291,4720e" filled="f" strokecolor="#00b050" strokeweight="2.25pt">
                <v:path arrowok="t"/>
              </v:shape>
              <v:shape id="_x0000_s1034" style="position:absolute;left:8873;top:8052;width:1991;height:2400" coordsize="1991,2400" path="m,2400v155,-36,310,-72,456,-168c602,2136,739,2140,877,1824,1015,1508,1098,640,1284,336,1470,32,1873,56,1991,e" filled="f" strokecolor="#548dd4" strokeweight="6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5" type="#_x0000_t202" style="position:absolute;left:9912;top:9204;width:952;height:672" filled="f" stroked="f">
                <v:textbox style="mso-next-textbox:#_x0000_s1035">
                  <w:txbxContent>
                    <w:p w:rsidR="0001396C" w:rsidRPr="00AD59AF" w:rsidRDefault="0001396C" w:rsidP="0001396C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river</w:t>
                      </w:r>
                    </w:p>
                  </w:txbxContent>
                </v:textbox>
              </v:shape>
              <v:shape id="Tree" o:spid="_x0000_s1036" style="position:absolute;left:2428;top:5052;width:540;height:680" coordsize="21600,21600" o:spt="100" adj="18900,,5400" path="m0@3l9257@3,9257,21600r3086,l12343@3,21600@3,12343@2,18514@2,12343@1,15429@1,10800,,6171@1,9257@1,3086@2,9257@2xe" fillcolor="green">
                <v:stroke joinstyle="miter"/>
                <v:shadow on="t" offset="6pt,6pt"/>
                <v:formulas>
                  <v:f eqn="val 0"/>
                  <v:f eqn="prod #0 1 3"/>
                  <v:f eqn="prod #0 2 3"/>
                  <v:f eqn="val #0"/>
                </v:formulas>
                <v:path o:connecttype="custom" o:connectlocs="10800,0;6171,@1;3086,@2;0,@3;15429,@1;18514,@2;21600,@3" o:connectangles="270,180,180,180,0,0,0" textboxrect="761,22454,21069,28282"/>
                <v:handles>
                  <v:h position="topLeft,#0" xrange="9257,9257" yrange="0,21600"/>
                </v:handles>
                <o:lock v:ext="edit" verticies="t"/>
              </v:shape>
              <v:shape id="_x0000_s1037" type="#_x0000_t75" style="position:absolute;left:6687;top:9590;width:1213;height:862">
                <v:imagedata r:id="rId6" o:title="j0149627"/>
              </v:shape>
              <v:shape id="plant" o:spid="_x0000_s1038" style="position:absolute;left:3640;top:7320;width:444;height:566" coordsize="21600,21600" o:spt="100" adj="-11796480,,5400" path="m9368,9002l9254,8422,9139,7935,8819,7355,8475,6728,8040,6287,7421,5707,6574,5429,5452,5313r-596,-93l4169,5220,3665,5104,3001,4872,2497,4756,2062,4408,1603,4083,1283,3689r,626l1489,5104r343,951l2382,6914r298,557l3115,7935r458,278l4077,8654r550,348l5245,9234r779,209l6757,9628r-1580,441l3963,10649r-619,395l2886,11600r-389,441l1947,12343r-779,325l,12900r435,348l779,13456r504,186l1718,13758r962,93l3573,13758r939,-232l5360,13248r779,-348l6757,12552r-298,580l6139,13642r-229,557l5681,14663r,487l5681,15730r,511l5795,16913r115,673l5910,18213r-115,672l5566,19396r-321,580l4971,20370r-459,441l4077,21043r1100,-116l6253,20486r1168,-510l8361,19187r458,-418l9139,18213r298,-441l9643,17261r229,-580l9872,16171r,-557l9758,15057r458,441l10537,16241r297,904l11041,18213r114,974l11155,20185r,394l11041,21043r-115,348l10766,21600r733,-116l12323,21043r779,-673l13606,19628r344,-557l14064,18677r115,-580l14293,17586r-114,-673l14064,16241r-229,-627l13560,14872r390,69l14408,15150r435,116l15232,15614r344,232l15897,16171r229,302l16240,16913r275,348l17088,17586r710,279l18576,18097r848,116l20317,18213r733,l21600,17865r-435,-209l20592,17470r-504,-441l19653,16681r-458,-440l18920,15962r-344,-464l18576,15057r-91,-301l18256,14199r-344,-673l17523,13016r-550,-580l16355,12041r-344,-209l15690,11716r-458,l14843,11716r618,-464l16126,10858r847,-209l17798,10417r1008,-116l19653,10301r825,116l21256,10533r-549,-696l19859,9234,18806,8538,17637,8144r-664,-117l16355,7935r-550,l15118,8027r-504,117l14064,8422r-458,464l13217,9327r389,-789l13950,7935r343,-812l14499,6519r115,-696l14614,5220r-206,-696l14064,3898r-458,-673l13331,2598r-229,-556l12896,1485r-115,-395l12667,626r,-348l12667,r-504,394l11728,974r-573,627l10766,2390r-436,719l10101,3898r-114,626l10101,5220r115,603l10330,6403r,511l10216,7471r-115,464l9872,8329r-229,325l9368,9002xe" fillcolor="green">
                <v:stroke joinstyle="miter"/>
                <v:shadow on="t" offset="6pt,6pt"/>
                <v:formulas/>
                <v:path o:connecttype="custom" o:connectlocs="0,0;10800,0;21600,0;21600,10800;21600,21600;10800,21600;0,21600;0,10800" textboxrect="7100,10092,14545,13573"/>
                <o:lock v:ext="edit" verticies="t"/>
              </v:shape>
              <v:shape id="_x0000_s1039" type="#_x0000_t202" style="position:absolute;left:4972;top:5244;width:4325;height:636" stroked="f">
                <v:textbox>
                  <w:txbxContent>
                    <w:p w:rsidR="0001396C" w:rsidRPr="00DE6E00" w:rsidRDefault="0001396C" w:rsidP="0001396C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Zone 1 : practices A, B, C</w:t>
                      </w:r>
                    </w:p>
                  </w:txbxContent>
                </v:textbox>
              </v:shape>
              <v:shape id="_x0000_s1040" type="#_x0000_t202" style="position:absolute;left:5212;top:6840;width:3329;height:636" stroked="f">
                <v:textbox>
                  <w:txbxContent>
                    <w:p w:rsidR="0001396C" w:rsidRPr="00DE6E00" w:rsidRDefault="0001396C" w:rsidP="0001396C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 xml:space="preserve">Zone 2, practices D, E, F </w:t>
                      </w:r>
                    </w:p>
                  </w:txbxContent>
                </v:textbox>
              </v:shape>
              <v:shape id="_x0000_s1041" type="#_x0000_t202" style="position:absolute;left:6960;top:8568;width:2790;height:636" stroked="f">
                <v:textbox>
                  <w:txbxContent>
                    <w:p w:rsidR="0001396C" w:rsidRPr="00DE6E00" w:rsidRDefault="0001396C" w:rsidP="0001396C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 xml:space="preserve">Zone 3 : practices G, H, I  </w:t>
                      </w:r>
                    </w:p>
                  </w:txbxContent>
                </v:textbox>
              </v:shape>
              <w10:wrap type="none"/>
              <w10:anchorlock/>
            </v:group>
          </w:pict>
        </w:r>
      </w:ins>
    </w:p>
    <w:p w:rsidR="0001396C" w:rsidRDefault="0001396C" w:rsidP="0001396C">
      <w:pPr>
        <w:pStyle w:val="Caption"/>
        <w:rPr>
          <w:ins w:id="174" w:author="Notenbaert, An (ILRI)" w:date="2011-04-06T15:44:00Z"/>
        </w:rPr>
      </w:pPr>
      <w:ins w:id="175" w:author="Notenbaert, An (ILRI)" w:date="2011-04-06T15:44:00Z">
        <w:r>
          <w:t xml:space="preserve">Figure </w:t>
        </w:r>
        <w:r w:rsidR="00763F87">
          <w:fldChar w:fldCharType="begin"/>
        </w:r>
        <w:r>
          <w:instrText xml:space="preserve"> SEQ Figure \* ARABIC </w:instrText>
        </w:r>
        <w:r w:rsidR="00763F87">
          <w:fldChar w:fldCharType="separate"/>
        </w:r>
        <w:r>
          <w:rPr>
            <w:noProof/>
          </w:rPr>
          <w:t>1</w:t>
        </w:r>
        <w:r w:rsidR="00763F87">
          <w:fldChar w:fldCharType="end"/>
        </w:r>
        <w:r>
          <w:t xml:space="preserve"> : landscape as described by Bharat</w:t>
        </w:r>
      </w:ins>
    </w:p>
    <w:p w:rsidR="0001396C" w:rsidRPr="00F86FD1" w:rsidRDefault="0001396C" w:rsidP="00F86FD1">
      <w:pPr>
        <w:rPr>
          <w:rFonts w:ascii="Arial" w:hAnsi="Arial"/>
          <w:sz w:val="22"/>
        </w:rPr>
      </w:pPr>
    </w:p>
    <w:sectPr w:rsidR="0001396C" w:rsidRPr="00F86FD1" w:rsidSect="00F86FD1">
      <w:pgSz w:w="12240" w:h="15840"/>
      <w:pgMar w:top="1440" w:right="1800" w:bottom="1440" w:left="1800" w:header="720" w:footer="720" w:gutter="0"/>
      <w:cols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" w:author="Notenbaert, An (ILRI)" w:date="2011-04-06T08:46:00Z" w:initials="NA(">
    <w:p w:rsidR="007E5E32" w:rsidRDefault="007E5E32">
      <w:pPr>
        <w:pStyle w:val="CommentText"/>
      </w:pPr>
      <w:r>
        <w:rPr>
          <w:rStyle w:val="CommentReference"/>
        </w:rPr>
        <w:annotationRef/>
      </w:r>
      <w:r>
        <w:t>I would start with the definition of RMS</w:t>
      </w:r>
    </w:p>
  </w:comment>
  <w:comment w:id="20" w:author="ssilvestri" w:date="2011-04-06T14:21:00Z" w:initials="s">
    <w:p w:rsidR="00D3242F" w:rsidRDefault="00D3242F">
      <w:pPr>
        <w:pStyle w:val="CommentText"/>
      </w:pPr>
      <w:r>
        <w:rPr>
          <w:rStyle w:val="CommentReference"/>
        </w:rPr>
        <w:annotationRef/>
      </w:r>
      <w:r>
        <w:t xml:space="preserve">Here are a bit mixed the concept of intermediate service and benefit. </w:t>
      </w:r>
      <w:proofErr w:type="spellStart"/>
      <w:r>
        <w:t>Eg</w:t>
      </w:r>
      <w:proofErr w:type="spellEnd"/>
      <w:r>
        <w:t xml:space="preserve">: fiber together with wood is the benefits/provisioning service from the intermediate service which is trees.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472E5"/>
    <w:multiLevelType w:val="hybridMultilevel"/>
    <w:tmpl w:val="B8844B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D0609C"/>
    <w:multiLevelType w:val="hybridMultilevel"/>
    <w:tmpl w:val="FB1AD462"/>
    <w:lvl w:ilvl="0" w:tplc="4CEE99B4">
      <w:start w:val="1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605C63"/>
    <w:multiLevelType w:val="hybridMultilevel"/>
    <w:tmpl w:val="F17EF21A"/>
    <w:lvl w:ilvl="0" w:tplc="028CF5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B665CB"/>
    <w:multiLevelType w:val="hybridMultilevel"/>
    <w:tmpl w:val="5CB4FB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CA11DE"/>
    <w:multiLevelType w:val="hybridMultilevel"/>
    <w:tmpl w:val="D9E6F5C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2204114"/>
    <w:multiLevelType w:val="hybridMultilevel"/>
    <w:tmpl w:val="D4A8E2B0"/>
    <w:lvl w:ilvl="0" w:tplc="D334218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trackRevision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F86FD1"/>
    <w:rsid w:val="00007462"/>
    <w:rsid w:val="0001396C"/>
    <w:rsid w:val="00024DE0"/>
    <w:rsid w:val="000705CE"/>
    <w:rsid w:val="000865F3"/>
    <w:rsid w:val="000D4524"/>
    <w:rsid w:val="001119F7"/>
    <w:rsid w:val="00140F1F"/>
    <w:rsid w:val="001A0EA7"/>
    <w:rsid w:val="00204AFB"/>
    <w:rsid w:val="00253296"/>
    <w:rsid w:val="002737F4"/>
    <w:rsid w:val="002746CA"/>
    <w:rsid w:val="0028559C"/>
    <w:rsid w:val="002D0551"/>
    <w:rsid w:val="00302656"/>
    <w:rsid w:val="00317D92"/>
    <w:rsid w:val="00390375"/>
    <w:rsid w:val="003E0B38"/>
    <w:rsid w:val="004B6707"/>
    <w:rsid w:val="004C7479"/>
    <w:rsid w:val="005C43CA"/>
    <w:rsid w:val="00631382"/>
    <w:rsid w:val="00647B48"/>
    <w:rsid w:val="0065446D"/>
    <w:rsid w:val="00661998"/>
    <w:rsid w:val="0067640A"/>
    <w:rsid w:val="00681E69"/>
    <w:rsid w:val="006C4750"/>
    <w:rsid w:val="006F66E1"/>
    <w:rsid w:val="00763F87"/>
    <w:rsid w:val="007C3A0F"/>
    <w:rsid w:val="007E2877"/>
    <w:rsid w:val="007E5E32"/>
    <w:rsid w:val="008231A1"/>
    <w:rsid w:val="00870D33"/>
    <w:rsid w:val="008808DC"/>
    <w:rsid w:val="008B64B2"/>
    <w:rsid w:val="0090510B"/>
    <w:rsid w:val="009931E5"/>
    <w:rsid w:val="009B6A5B"/>
    <w:rsid w:val="009D1999"/>
    <w:rsid w:val="00A06768"/>
    <w:rsid w:val="00A06DD8"/>
    <w:rsid w:val="00A25A44"/>
    <w:rsid w:val="00A27AA8"/>
    <w:rsid w:val="00AE1CAC"/>
    <w:rsid w:val="00B16461"/>
    <w:rsid w:val="00D3242F"/>
    <w:rsid w:val="00D74FE2"/>
    <w:rsid w:val="00E062FE"/>
    <w:rsid w:val="00E61D29"/>
    <w:rsid w:val="00E65F0C"/>
    <w:rsid w:val="00F4148F"/>
    <w:rsid w:val="00F86FD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3" type="connector" idref="#_x0000_s1042"/>
        <o:r id="V:Rule4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caption" w:uiPriority="35" w:qFormat="1"/>
  </w:latentStyles>
  <w:style w:type="paragraph" w:default="1" w:styleId="Normal">
    <w:name w:val="Normal"/>
    <w:qFormat/>
    <w:rsid w:val="00086B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0D452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0D45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45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0D4524"/>
    <w:rPr>
      <w:sz w:val="16"/>
      <w:szCs w:val="16"/>
    </w:rPr>
  </w:style>
  <w:style w:type="paragraph" w:styleId="CommentText">
    <w:name w:val="annotation text"/>
    <w:basedOn w:val="Normal"/>
    <w:link w:val="CommentTextChar"/>
    <w:rsid w:val="000D45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D45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0D4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D4524"/>
    <w:rPr>
      <w:b/>
      <w:bCs/>
    </w:rPr>
  </w:style>
  <w:style w:type="character" w:customStyle="1" w:styleId="apple-style-span">
    <w:name w:val="apple-style-span"/>
    <w:rsid w:val="007C3A0F"/>
  </w:style>
  <w:style w:type="paragraph" w:styleId="Caption">
    <w:name w:val="caption"/>
    <w:basedOn w:val="Normal"/>
    <w:next w:val="Normal"/>
    <w:uiPriority w:val="35"/>
    <w:unhideWhenUsed/>
    <w:qFormat/>
    <w:rsid w:val="0001396C"/>
    <w:pPr>
      <w:spacing w:after="200" w:line="276" w:lineRule="auto"/>
    </w:pPr>
    <w:rPr>
      <w:rFonts w:ascii="Calibri" w:eastAsia="PMingLiU" w:hAnsi="Calibri" w:cs="Times New Roman"/>
      <w:b/>
      <w:bCs/>
      <w:sz w:val="20"/>
      <w:szCs w:val="20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29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8668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Bossio</dc:creator>
  <cp:lastModifiedBy>Notenbaert, An (ILRI)</cp:lastModifiedBy>
  <cp:revision>5</cp:revision>
  <cp:lastPrinted>2011-04-06T10:30:00Z</cp:lastPrinted>
  <dcterms:created xsi:type="dcterms:W3CDTF">2011-04-06T12:00:00Z</dcterms:created>
  <dcterms:modified xsi:type="dcterms:W3CDTF">2011-04-06T14:29:00Z</dcterms:modified>
</cp:coreProperties>
</file>